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E3919">
      <w:pPr>
        <w:pStyle w:val="10"/>
        <w:tabs>
          <w:tab w:val="left" w:pos="1260"/>
        </w:tabs>
        <w:spacing w:line="360" w:lineRule="auto"/>
        <w:jc w:val="center"/>
        <w:rPr>
          <w:rFonts w:hAnsi="宋体"/>
          <w:b/>
          <w:color w:val="000000"/>
          <w:spacing w:val="100"/>
          <w:w w:val="110"/>
          <w:kern w:val="0"/>
          <w:sz w:val="48"/>
          <w:szCs w:val="36"/>
        </w:rPr>
      </w:pPr>
      <w:r>
        <w:rPr>
          <w:rFonts w:hint="eastAsia" w:hAnsi="宋体"/>
          <w:b/>
          <w:color w:val="000000"/>
          <w:spacing w:val="100"/>
          <w:w w:val="110"/>
          <w:kern w:val="0"/>
          <w:sz w:val="48"/>
          <w:szCs w:val="36"/>
        </w:rPr>
        <w:t>公开遴选</w:t>
      </w:r>
    </w:p>
    <w:p w14:paraId="7935BE61">
      <w:pPr>
        <w:pStyle w:val="10"/>
        <w:spacing w:line="360" w:lineRule="auto"/>
        <w:jc w:val="center"/>
        <w:rPr>
          <w:rFonts w:hAnsi="宋体"/>
          <w:b/>
          <w:color w:val="000000"/>
        </w:rPr>
      </w:pPr>
    </w:p>
    <w:p w14:paraId="084040B4">
      <w:pPr>
        <w:pStyle w:val="10"/>
        <w:tabs>
          <w:tab w:val="left" w:pos="1260"/>
        </w:tabs>
        <w:spacing w:line="360" w:lineRule="auto"/>
        <w:jc w:val="center"/>
        <w:rPr>
          <w:rFonts w:hAnsi="宋体"/>
          <w:b/>
          <w:color w:val="000000"/>
          <w:spacing w:val="100"/>
          <w:w w:val="110"/>
          <w:sz w:val="48"/>
          <w:szCs w:val="48"/>
        </w:rPr>
      </w:pPr>
      <w:r>
        <w:rPr>
          <w:rFonts w:hint="eastAsia" w:hAnsi="宋体"/>
          <w:b/>
          <w:color w:val="000000"/>
          <w:spacing w:val="100"/>
          <w:w w:val="110"/>
          <w:kern w:val="0"/>
          <w:sz w:val="48"/>
          <w:szCs w:val="48"/>
        </w:rPr>
        <w:t>响应文件</w:t>
      </w:r>
    </w:p>
    <w:p w14:paraId="6E77BC1F">
      <w:pPr>
        <w:pStyle w:val="10"/>
        <w:spacing w:line="360" w:lineRule="auto"/>
        <w:jc w:val="center"/>
        <w:rPr>
          <w:rFonts w:hAnsi="宋体"/>
          <w:b/>
          <w:color w:val="000000"/>
          <w:sz w:val="28"/>
          <w:szCs w:val="28"/>
        </w:rPr>
      </w:pPr>
      <w:r>
        <w:rPr>
          <w:rFonts w:hint="eastAsia" w:hAnsi="宋体"/>
          <w:b/>
          <w:color w:val="000000"/>
          <w:sz w:val="28"/>
          <w:szCs w:val="28"/>
        </w:rPr>
        <w:t>（正本/副本）</w:t>
      </w:r>
    </w:p>
    <w:p w14:paraId="3C9B970B">
      <w:pPr>
        <w:pStyle w:val="10"/>
        <w:spacing w:line="360" w:lineRule="auto"/>
        <w:jc w:val="center"/>
        <w:rPr>
          <w:rFonts w:hAnsi="宋体"/>
          <w:b/>
          <w:color w:val="000000"/>
        </w:rPr>
      </w:pPr>
    </w:p>
    <w:p w14:paraId="7F781AC1">
      <w:pPr>
        <w:pStyle w:val="10"/>
        <w:spacing w:line="360" w:lineRule="auto"/>
        <w:jc w:val="center"/>
        <w:rPr>
          <w:rFonts w:hAnsi="宋体"/>
          <w:b/>
          <w:color w:val="000000"/>
        </w:rPr>
      </w:pPr>
    </w:p>
    <w:p w14:paraId="411099B8">
      <w:pPr>
        <w:pStyle w:val="9"/>
        <w:spacing w:line="360" w:lineRule="auto"/>
        <w:ind w:firstLine="967" w:firstLineChars="344"/>
        <w:rPr>
          <w:rFonts w:hint="eastAsia" w:ascii="宋体" w:hAnsi="宋体" w:eastAsia="宋体"/>
          <w:b/>
          <w:color w:val="000000"/>
          <w:sz w:val="28"/>
          <w:szCs w:val="28"/>
          <w:u w:val="thick"/>
          <w:lang w:eastAsia="zh-CN"/>
        </w:rPr>
      </w:pPr>
      <w:r>
        <w:rPr>
          <w:rFonts w:hint="eastAsia" w:ascii="宋体" w:hAnsi="宋体" w:eastAsia="宋体"/>
          <w:b/>
          <w:color w:val="000000"/>
          <w:sz w:val="28"/>
          <w:szCs w:val="28"/>
        </w:rPr>
        <w:t>采购项目名称：</w:t>
      </w:r>
      <w:r>
        <w:rPr>
          <w:rFonts w:hint="eastAsia" w:ascii="宋体" w:hAnsi="宋体" w:eastAsia="宋体"/>
          <w:b/>
          <w:color w:val="000000"/>
          <w:sz w:val="28"/>
          <w:szCs w:val="28"/>
          <w:u w:val="thick"/>
          <w:lang w:eastAsia="zh-CN"/>
        </w:rPr>
        <w:t>广东省数字经济运行监测咨询服务项目</w:t>
      </w:r>
    </w:p>
    <w:p w14:paraId="2269B655">
      <w:pPr>
        <w:pStyle w:val="10"/>
        <w:spacing w:line="360" w:lineRule="auto"/>
        <w:ind w:firstLine="967" w:firstLineChars="344"/>
        <w:rPr>
          <w:rFonts w:hint="eastAsia" w:hAnsi="宋体" w:eastAsia="宋体"/>
          <w:b/>
          <w:color w:val="000000"/>
          <w:sz w:val="28"/>
          <w:szCs w:val="28"/>
          <w:u w:val="single"/>
          <w:lang w:eastAsia="zh-CN"/>
        </w:rPr>
      </w:pPr>
      <w:r>
        <w:rPr>
          <w:rFonts w:hint="eastAsia" w:hAnsi="宋体"/>
          <w:b/>
          <w:color w:val="000000"/>
          <w:sz w:val="28"/>
          <w:szCs w:val="28"/>
        </w:rPr>
        <w:t>采购项目编号：</w:t>
      </w:r>
      <w:r>
        <w:rPr>
          <w:rFonts w:hint="eastAsia" w:hAnsi="宋体"/>
          <w:b/>
          <w:color w:val="000000"/>
          <w:sz w:val="28"/>
          <w:szCs w:val="28"/>
          <w:u w:val="thick"/>
          <w:lang w:eastAsia="zh-CN"/>
        </w:rPr>
        <w:t>GPCGD25C256FG121F</w:t>
      </w:r>
    </w:p>
    <w:p w14:paraId="3CED0B6D">
      <w:pPr>
        <w:pStyle w:val="10"/>
        <w:spacing w:line="360" w:lineRule="auto"/>
        <w:ind w:firstLine="632" w:firstLineChars="300"/>
        <w:rPr>
          <w:rFonts w:hAnsi="宋体"/>
          <w:b/>
          <w:color w:val="000000"/>
        </w:rPr>
      </w:pPr>
    </w:p>
    <w:p w14:paraId="4CFBEA12">
      <w:pPr>
        <w:pStyle w:val="10"/>
        <w:spacing w:line="360" w:lineRule="auto"/>
        <w:ind w:firstLine="632" w:firstLineChars="300"/>
        <w:rPr>
          <w:rFonts w:hAnsi="宋体"/>
          <w:b/>
          <w:color w:val="000000"/>
        </w:rPr>
      </w:pPr>
    </w:p>
    <w:p w14:paraId="374E10A2">
      <w:pPr>
        <w:pStyle w:val="10"/>
        <w:spacing w:line="360" w:lineRule="auto"/>
        <w:ind w:firstLine="632" w:firstLineChars="300"/>
        <w:rPr>
          <w:rFonts w:hAnsi="宋体"/>
          <w:b/>
          <w:color w:val="000000"/>
        </w:rPr>
      </w:pPr>
    </w:p>
    <w:p w14:paraId="2A5806EC">
      <w:pPr>
        <w:pStyle w:val="10"/>
        <w:spacing w:line="360" w:lineRule="auto"/>
        <w:ind w:firstLine="632" w:firstLineChars="300"/>
        <w:rPr>
          <w:rFonts w:hAnsi="宋体"/>
          <w:b/>
          <w:color w:val="000000"/>
        </w:rPr>
      </w:pPr>
    </w:p>
    <w:p w14:paraId="392C23A6">
      <w:pPr>
        <w:pStyle w:val="10"/>
        <w:spacing w:line="360" w:lineRule="auto"/>
        <w:ind w:firstLine="632" w:firstLineChars="300"/>
        <w:rPr>
          <w:rFonts w:hAnsi="宋体"/>
          <w:b/>
          <w:color w:val="000000"/>
        </w:rPr>
      </w:pPr>
    </w:p>
    <w:p w14:paraId="5F9985D8">
      <w:pPr>
        <w:pStyle w:val="10"/>
        <w:spacing w:line="360" w:lineRule="auto"/>
        <w:ind w:firstLine="632" w:firstLineChars="300"/>
        <w:rPr>
          <w:rFonts w:hAnsi="宋体"/>
          <w:b/>
          <w:color w:val="000000"/>
        </w:rPr>
      </w:pPr>
    </w:p>
    <w:p w14:paraId="59FE8D15">
      <w:pPr>
        <w:pStyle w:val="10"/>
        <w:spacing w:line="360" w:lineRule="auto"/>
        <w:ind w:firstLine="632" w:firstLineChars="300"/>
        <w:rPr>
          <w:rFonts w:hAnsi="宋体"/>
          <w:b/>
          <w:color w:val="000000"/>
        </w:rPr>
      </w:pPr>
    </w:p>
    <w:p w14:paraId="63286C63">
      <w:pPr>
        <w:pStyle w:val="10"/>
        <w:spacing w:line="360" w:lineRule="auto"/>
        <w:ind w:firstLine="632" w:firstLineChars="300"/>
        <w:rPr>
          <w:rFonts w:hAnsi="宋体"/>
          <w:b/>
          <w:color w:val="000000"/>
        </w:rPr>
      </w:pPr>
    </w:p>
    <w:p w14:paraId="2572432B">
      <w:pPr>
        <w:pStyle w:val="10"/>
        <w:spacing w:line="360" w:lineRule="auto"/>
        <w:ind w:firstLine="632" w:firstLineChars="300"/>
        <w:rPr>
          <w:rFonts w:hAnsi="宋体"/>
          <w:b/>
          <w:color w:val="000000"/>
        </w:rPr>
      </w:pPr>
    </w:p>
    <w:p w14:paraId="438018B3">
      <w:pPr>
        <w:pStyle w:val="9"/>
        <w:spacing w:line="360" w:lineRule="auto"/>
        <w:ind w:firstLine="967" w:firstLineChars="344"/>
        <w:rPr>
          <w:rFonts w:ascii="宋体" w:hAnsi="宋体" w:eastAsia="宋体"/>
          <w:b/>
          <w:color w:val="000000"/>
          <w:sz w:val="28"/>
          <w:szCs w:val="28"/>
          <w:u w:val="single"/>
        </w:rPr>
      </w:pPr>
      <w:r>
        <w:rPr>
          <w:rFonts w:hint="eastAsia" w:ascii="宋体" w:hAnsi="宋体" w:eastAsia="宋体"/>
          <w:b/>
          <w:color w:val="000000"/>
          <w:sz w:val="28"/>
          <w:szCs w:val="28"/>
        </w:rPr>
        <w:t>供应商名称：</w:t>
      </w:r>
    </w:p>
    <w:p w14:paraId="00070A3B">
      <w:pPr>
        <w:pStyle w:val="9"/>
        <w:spacing w:line="360" w:lineRule="auto"/>
        <w:ind w:firstLine="967" w:firstLineChars="344"/>
        <w:rPr>
          <w:rFonts w:ascii="宋体" w:hAnsi="宋体"/>
          <w:b/>
          <w:color w:val="000000"/>
          <w:sz w:val="28"/>
          <w:szCs w:val="28"/>
        </w:rPr>
      </w:pPr>
      <w:r>
        <w:rPr>
          <w:rFonts w:hint="eastAsia" w:ascii="宋体" w:hAnsi="宋体" w:eastAsia="宋体"/>
          <w:b/>
          <w:color w:val="000000"/>
          <w:sz w:val="28"/>
          <w:szCs w:val="28"/>
        </w:rPr>
        <w:t>日期：年月日</w:t>
      </w:r>
    </w:p>
    <w:p w14:paraId="55C375CB">
      <w:pPr>
        <w:autoSpaceDE w:val="0"/>
        <w:autoSpaceDN w:val="0"/>
        <w:spacing w:line="360" w:lineRule="auto"/>
        <w:ind w:firstLine="744" w:firstLineChars="353"/>
        <w:rPr>
          <w:rFonts w:ascii="宋体" w:hAnsi="宋体"/>
          <w:b/>
          <w:color w:val="000000"/>
          <w:szCs w:val="21"/>
          <w:u w:val="single"/>
        </w:rPr>
      </w:pPr>
    </w:p>
    <w:p w14:paraId="2B7D52C1">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bookmarkStart w:id="17" w:name="_GoBack"/>
      <w:bookmarkEnd w:id="17"/>
      <w:r>
        <w:rPr>
          <w:rFonts w:hint="eastAsia" w:ascii="宋体" w:hAnsi="宋体"/>
          <w:b w:val="0"/>
          <w:bCs w:val="0"/>
          <w:color w:val="000000"/>
          <w:szCs w:val="21"/>
        </w:rPr>
        <w:br w:type="page"/>
      </w:r>
      <w:bookmarkStart w:id="0" w:name="_Toc104928859"/>
      <w:r>
        <w:rPr>
          <w:rFonts w:hint="eastAsia" w:ascii="宋体" w:hAnsi="宋体" w:eastAsia="宋体"/>
          <w:color w:val="000000"/>
          <w:sz w:val="21"/>
          <w:szCs w:val="21"/>
        </w:rPr>
        <w:t>自查表</w:t>
      </w:r>
      <w:bookmarkEnd w:id="0"/>
    </w:p>
    <w:p w14:paraId="67630D32">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1.1</w:t>
      </w:r>
      <w:r>
        <w:rPr>
          <w:rFonts w:hint="eastAsia" w:ascii="宋体" w:hAnsi="宋体" w:eastAsia="宋体"/>
          <w:color w:val="000000"/>
          <w:sz w:val="21"/>
          <w:szCs w:val="21"/>
        </w:rPr>
        <w:tab/>
      </w:r>
      <w:r>
        <w:rPr>
          <w:rFonts w:hint="eastAsia" w:ascii="宋体" w:hAnsi="宋体" w:eastAsia="宋体"/>
          <w:color w:val="000000"/>
          <w:sz w:val="21"/>
          <w:szCs w:val="21"/>
        </w:rPr>
        <w:t>资格性/符合性自查表</w:t>
      </w:r>
    </w:p>
    <w:tbl>
      <w:tblPr>
        <w:tblStyle w:val="16"/>
        <w:tblW w:w="0" w:type="auto"/>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599"/>
        <w:gridCol w:w="3946"/>
        <w:gridCol w:w="1909"/>
        <w:gridCol w:w="2152"/>
      </w:tblGrid>
      <w:tr w14:paraId="5AFC8C34">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tcBorders>
              <w:top w:val="outset" w:color="111111" w:sz="6" w:space="0"/>
              <w:left w:val="outset" w:color="111111" w:sz="6" w:space="0"/>
              <w:bottom w:val="outset" w:color="111111" w:sz="6" w:space="0"/>
              <w:right w:val="outset" w:color="111111" w:sz="6" w:space="0"/>
            </w:tcBorders>
            <w:noWrap/>
            <w:vAlign w:val="center"/>
          </w:tcPr>
          <w:p w14:paraId="1FE86D01">
            <w:pPr>
              <w:jc w:val="center"/>
              <w:rPr>
                <w:rFonts w:ascii="宋体" w:hAnsi="宋体" w:cs="宋体"/>
                <w:color w:val="000000"/>
                <w:sz w:val="24"/>
              </w:rPr>
            </w:pPr>
            <w:r>
              <w:rPr>
                <w:rStyle w:val="18"/>
                <w:rFonts w:hint="eastAsia" w:ascii="宋体" w:hAnsi="宋体"/>
                <w:color w:val="000000"/>
              </w:rPr>
              <w:t>评审内容</w:t>
            </w: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152A8CE6">
            <w:pPr>
              <w:jc w:val="center"/>
              <w:rPr>
                <w:rFonts w:ascii="宋体" w:hAnsi="宋体"/>
                <w:b/>
                <w:bCs/>
                <w:color w:val="000000"/>
                <w:spacing w:val="10"/>
                <w:sz w:val="24"/>
              </w:rPr>
            </w:pPr>
            <w:r>
              <w:rPr>
                <w:rStyle w:val="18"/>
                <w:rFonts w:hint="eastAsia" w:ascii="宋体" w:hAnsi="宋体"/>
                <w:color w:val="000000"/>
              </w:rPr>
              <w:t>采购文件要求</w:t>
            </w:r>
          </w:p>
          <w:p w14:paraId="560D629B">
            <w:pPr>
              <w:jc w:val="center"/>
              <w:rPr>
                <w:rFonts w:ascii="宋体" w:hAnsi="宋体" w:cs="宋体"/>
                <w:color w:val="000000"/>
                <w:sz w:val="24"/>
              </w:rPr>
            </w:pPr>
            <w:r>
              <w:rPr>
                <w:rFonts w:hint="eastAsia" w:ascii="宋体" w:hAnsi="宋体"/>
                <w:color w:val="000000"/>
              </w:rPr>
              <w:t>（详见《资格性和符合性审查表》各项）</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66D890AB">
            <w:pPr>
              <w:jc w:val="center"/>
              <w:rPr>
                <w:rFonts w:ascii="宋体" w:hAnsi="宋体" w:cs="宋体"/>
                <w:color w:val="000000"/>
                <w:sz w:val="24"/>
              </w:rPr>
            </w:pPr>
            <w:r>
              <w:rPr>
                <w:rStyle w:val="18"/>
                <w:rFonts w:hint="eastAsia" w:ascii="宋体" w:hAnsi="宋体"/>
                <w:color w:val="000000"/>
              </w:rPr>
              <w:t>自查结论</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2B30531B">
            <w:pPr>
              <w:jc w:val="center"/>
              <w:rPr>
                <w:rFonts w:ascii="宋体" w:hAnsi="宋体" w:cs="宋体"/>
                <w:color w:val="000000"/>
                <w:sz w:val="24"/>
              </w:rPr>
            </w:pPr>
            <w:r>
              <w:rPr>
                <w:rStyle w:val="18"/>
                <w:rFonts w:hint="eastAsia" w:ascii="宋体" w:hAnsi="宋体"/>
                <w:color w:val="000000"/>
              </w:rPr>
              <w:t>证明资料</w:t>
            </w:r>
          </w:p>
        </w:tc>
      </w:tr>
      <w:tr w14:paraId="4AE1EF0F">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restart"/>
            <w:tcBorders>
              <w:top w:val="outset" w:color="111111" w:sz="6" w:space="0"/>
              <w:left w:val="outset" w:color="111111" w:sz="6" w:space="0"/>
              <w:right w:val="outset" w:color="111111" w:sz="6" w:space="0"/>
            </w:tcBorders>
            <w:noWrap/>
            <w:vAlign w:val="center"/>
          </w:tcPr>
          <w:p w14:paraId="2F49264E">
            <w:pPr>
              <w:pStyle w:val="15"/>
              <w:jc w:val="both"/>
              <w:rPr>
                <w:kern w:val="2"/>
              </w:rPr>
            </w:pPr>
            <w:r>
              <w:rPr>
                <w:rFonts w:hint="eastAsia"/>
                <w:kern w:val="2"/>
              </w:rPr>
              <w:t>资格性审查</w:t>
            </w: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1ECA7962">
            <w:pPr>
              <w:spacing w:line="360" w:lineRule="auto"/>
              <w:ind w:firstLine="420" w:firstLineChars="200"/>
              <w:rPr>
                <w:rFonts w:ascii="宋体" w:hAnsi="宋体"/>
                <w:color w:val="000000"/>
                <w:szCs w:val="21"/>
              </w:rPr>
            </w:pPr>
            <w:r>
              <w:rPr>
                <w:rFonts w:hint="eastAsia" w:ascii="宋体" w:hAnsi="宋体"/>
                <w:color w:val="000000"/>
                <w:szCs w:val="21"/>
              </w:rPr>
              <w:t>1.供应商应具备如下条件，提供下列材料：</w:t>
            </w:r>
          </w:p>
          <w:p w14:paraId="15E418D8">
            <w:pPr>
              <w:spacing w:line="360" w:lineRule="auto"/>
              <w:ind w:firstLine="420" w:firstLineChars="200"/>
              <w:rPr>
                <w:rFonts w:ascii="宋体" w:hAnsi="宋体"/>
                <w:color w:val="000000"/>
                <w:szCs w:val="21"/>
              </w:rPr>
            </w:pPr>
            <w:r>
              <w:rPr>
                <w:rFonts w:hint="eastAsia" w:ascii="宋体" w:hAnsi="宋体"/>
                <w:color w:val="000000"/>
                <w:szCs w:val="21"/>
              </w:rPr>
              <w:t>（1）供应商</w:t>
            </w:r>
            <w:r>
              <w:rPr>
                <w:rFonts w:ascii="宋体" w:hAnsi="宋体"/>
                <w:color w:val="000000"/>
                <w:szCs w:val="21"/>
              </w:rPr>
              <w:t>具有独立承担民事责任的能力：在中华人民共和国境内注册的法人</w:t>
            </w:r>
            <w:r>
              <w:rPr>
                <w:rFonts w:hint="eastAsia" w:ascii="宋体" w:hAnsi="宋体"/>
                <w:color w:val="000000"/>
              </w:rPr>
              <w:t>或其它组织</w:t>
            </w:r>
            <w:r>
              <w:rPr>
                <w:rFonts w:ascii="宋体" w:hAnsi="宋体"/>
                <w:color w:val="000000"/>
                <w:szCs w:val="21"/>
              </w:rPr>
              <w:t>，报价时提交有效的营业执照（或事业法人登记证相关证明）副本复印件。</w:t>
            </w:r>
            <w:r>
              <w:rPr>
                <w:rFonts w:hint="eastAsia" w:ascii="宋体" w:hAnsi="宋体"/>
                <w:color w:val="000000"/>
                <w:szCs w:val="21"/>
              </w:rPr>
              <w:t>分支机构报价的，必须取得总公司授权，提供总公司和分公司营业执照，总公司出具给分支机构的授权书。</w:t>
            </w:r>
          </w:p>
          <w:p w14:paraId="6A3527DF">
            <w:pPr>
              <w:spacing w:line="360" w:lineRule="auto"/>
              <w:ind w:firstLine="420" w:firstLineChars="200"/>
              <w:rPr>
                <w:rFonts w:ascii="宋体" w:hAnsi="宋体"/>
                <w:color w:val="000000"/>
                <w:szCs w:val="21"/>
              </w:rPr>
            </w:pPr>
            <w:r>
              <w:rPr>
                <w:rFonts w:hint="eastAsia" w:ascii="宋体" w:hAnsi="宋体"/>
                <w:color w:val="000000"/>
                <w:szCs w:val="21"/>
              </w:rPr>
              <w:t>（2）供应商必须具有良好的商业信誉和健全的财务会计制度（提供以下2种证明材料之一：①2024年度经会计师事务所审计的财务状况报告；②同时提供a.基本开户行出具的资信证明，b.《基本存款账号信息》或《开户许可证》 ）。</w:t>
            </w:r>
          </w:p>
          <w:p w14:paraId="73007A6F">
            <w:pPr>
              <w:spacing w:line="360" w:lineRule="auto"/>
              <w:ind w:firstLine="420" w:firstLineChars="200"/>
              <w:rPr>
                <w:rFonts w:ascii="宋体" w:hAnsi="宋体"/>
                <w:color w:val="000000"/>
                <w:szCs w:val="21"/>
              </w:rPr>
            </w:pPr>
            <w:r>
              <w:rPr>
                <w:rFonts w:hint="eastAsia" w:ascii="宋体" w:hAnsi="宋体"/>
                <w:color w:val="000000"/>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14:paraId="7BD41A5A">
            <w:pPr>
              <w:spacing w:line="360" w:lineRule="auto"/>
              <w:ind w:firstLine="420" w:firstLineChars="200"/>
              <w:rPr>
                <w:rFonts w:ascii="宋体" w:hAnsi="宋体"/>
                <w:color w:val="000000"/>
                <w:szCs w:val="21"/>
              </w:rPr>
            </w:pPr>
            <w:r>
              <w:rPr>
                <w:rFonts w:hint="eastAsia" w:ascii="宋体" w:hAnsi="宋体"/>
                <w:color w:val="000000"/>
                <w:szCs w:val="21"/>
              </w:rPr>
              <w:t>（4）供应商具备履行合同所必需的设备和专业技术能力（按响应文件格式填报设备及专业技术能力情况）。</w:t>
            </w:r>
          </w:p>
          <w:p w14:paraId="185526B3">
            <w:pPr>
              <w:spacing w:line="360" w:lineRule="auto"/>
              <w:ind w:firstLine="420" w:firstLineChars="200"/>
              <w:rPr>
                <w:rFonts w:hint="eastAsia" w:ascii="宋体" w:hAnsi="宋体"/>
                <w:color w:val="000000"/>
                <w:szCs w:val="21"/>
              </w:rPr>
            </w:pPr>
            <w:r>
              <w:rPr>
                <w:rFonts w:hint="eastAsia" w:ascii="宋体" w:hAnsi="宋体"/>
                <w:color w:val="000000"/>
                <w:szCs w:val="21"/>
              </w:rPr>
              <w:t>（5）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w:t>
            </w:r>
            <w:r>
              <w:rPr>
                <w:rFonts w:hint="eastAsia" w:ascii="宋体" w:hAnsi="宋体"/>
                <w:color w:val="000000"/>
              </w:rPr>
              <w:t>“较大数额罚款”认定为200万元以上的罚款，法律、行政法规以及国务院有关部门明确规定相关领域“较大数额罚款”标准高于200万元的，从其规定</w:t>
            </w:r>
            <w:r>
              <w:rPr>
                <w:rFonts w:hint="eastAsia" w:ascii="宋体" w:hAnsi="宋体"/>
                <w:color w:val="000000"/>
                <w:szCs w:val="21"/>
              </w:rPr>
              <w:t>）。</w:t>
            </w:r>
          </w:p>
          <w:p w14:paraId="02C43228">
            <w:pPr>
              <w:spacing w:line="360" w:lineRule="auto"/>
              <w:ind w:firstLine="420" w:firstLineChars="200"/>
              <w:rPr>
                <w:rFonts w:ascii="宋体" w:hAnsi="宋体"/>
                <w:color w:val="000000"/>
                <w:szCs w:val="21"/>
              </w:rPr>
            </w:pPr>
            <w:r>
              <w:rPr>
                <w:rFonts w:hint="eastAsia" w:ascii="宋体" w:hAnsi="宋体"/>
                <w:color w:val="000000"/>
                <w:szCs w:val="21"/>
              </w:rPr>
              <w:t>（6）供应商必须符合法律、行政法规规定的其他条件（可参照报价函相关承诺格式内容）。</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1790A4E0">
            <w:pPr>
              <w:rPr>
                <w:rFonts w:ascii="宋体" w:hAnsi="宋体" w:cs="宋体"/>
                <w:color w:val="000000"/>
                <w:sz w:val="24"/>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192A6C84">
            <w:pPr>
              <w:rPr>
                <w:rFonts w:ascii="宋体" w:hAnsi="宋体" w:cs="宋体"/>
                <w:color w:val="000000"/>
                <w:sz w:val="24"/>
              </w:rPr>
            </w:pPr>
            <w:r>
              <w:rPr>
                <w:rFonts w:hint="eastAsia" w:ascii="宋体" w:hAnsi="宋体"/>
                <w:color w:val="000000"/>
                <w:szCs w:val="21"/>
              </w:rPr>
              <w:t>见响应文件第（）页</w:t>
            </w:r>
          </w:p>
        </w:tc>
      </w:tr>
      <w:tr w14:paraId="6DF780C4">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581DFF6C">
            <w:pPr>
              <w:widowControl/>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58285A17">
            <w:pPr>
              <w:spacing w:line="360" w:lineRule="auto"/>
              <w:rPr>
                <w:rFonts w:ascii="宋体" w:hAnsi="宋体"/>
                <w:color w:val="000000"/>
                <w:szCs w:val="21"/>
              </w:rPr>
            </w:pPr>
            <w:r>
              <w:rPr>
                <w:rFonts w:hint="eastAsia" w:ascii="宋体" w:hAnsi="宋体"/>
                <w:color w:val="000000"/>
                <w:szCs w:val="21"/>
              </w:rPr>
              <w:t>2.</w:t>
            </w:r>
            <w:r>
              <w:rPr>
                <w:rFonts w:ascii="宋体" w:hAnsi="宋体"/>
                <w:color w:val="000000"/>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14524C74">
            <w:pPr>
              <w:rPr>
                <w:rFonts w:ascii="宋体" w:hAnsi="宋体" w:cs="宋体"/>
                <w:color w:val="000000"/>
                <w:sz w:val="24"/>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1C8913C2">
            <w:pPr>
              <w:rPr>
                <w:rFonts w:ascii="宋体" w:hAnsi="宋体" w:cs="宋体"/>
                <w:color w:val="000000"/>
                <w:sz w:val="24"/>
              </w:rPr>
            </w:pPr>
            <w:r>
              <w:rPr>
                <w:rFonts w:hint="eastAsia" w:ascii="宋体" w:hAnsi="宋体"/>
                <w:color w:val="000000"/>
                <w:szCs w:val="21"/>
              </w:rPr>
              <w:t>见响应文件第（）页</w:t>
            </w:r>
          </w:p>
        </w:tc>
      </w:tr>
      <w:tr w14:paraId="205BE769">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169314C2">
            <w:pPr>
              <w:widowControl/>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1E1066AD">
            <w:pPr>
              <w:spacing w:line="360" w:lineRule="auto"/>
              <w:rPr>
                <w:rFonts w:ascii="宋体" w:hAnsi="宋体"/>
                <w:color w:val="000000"/>
              </w:rPr>
            </w:pPr>
            <w:r>
              <w:rPr>
                <w:rFonts w:hint="eastAsia" w:ascii="宋体" w:hAnsi="宋体"/>
                <w:color w:val="000000"/>
              </w:rPr>
              <w:t>3.</w:t>
            </w:r>
            <w:r>
              <w:rPr>
                <w:rFonts w:hint="eastAsia" w:ascii="宋体" w:hAnsi="宋体"/>
                <w:color w:val="000000"/>
                <w:szCs w:val="21"/>
              </w:rPr>
              <w:t>前期为本采购项目提供整体设计、规范编制或者项目管理、监理、检测等服务的供应商，不得参加该本次采购活动。</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2CA06C30">
            <w:pPr>
              <w:rPr>
                <w:rFonts w:ascii="宋体" w:hAnsi="宋体" w:cs="宋体"/>
                <w:color w:val="000000"/>
                <w:sz w:val="24"/>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1546132C">
            <w:pPr>
              <w:rPr>
                <w:rFonts w:ascii="宋体" w:hAnsi="宋体" w:cs="宋体"/>
                <w:color w:val="000000"/>
                <w:sz w:val="24"/>
              </w:rPr>
            </w:pPr>
            <w:r>
              <w:rPr>
                <w:rFonts w:hint="eastAsia" w:ascii="宋体" w:hAnsi="宋体"/>
                <w:color w:val="000000"/>
                <w:szCs w:val="21"/>
              </w:rPr>
              <w:t>见响应文件第（）页</w:t>
            </w:r>
          </w:p>
        </w:tc>
      </w:tr>
      <w:tr w14:paraId="5F70ABB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51F20593">
            <w:pPr>
              <w:widowControl/>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157142EA">
            <w:pPr>
              <w:spacing w:line="360" w:lineRule="auto"/>
              <w:rPr>
                <w:rFonts w:ascii="宋体" w:hAnsi="宋体"/>
                <w:color w:val="000000"/>
                <w:szCs w:val="21"/>
              </w:rPr>
            </w:pPr>
            <w:r>
              <w:rPr>
                <w:rFonts w:hint="eastAsia" w:ascii="宋体" w:hAnsi="宋体"/>
                <w:color w:val="000000"/>
                <w:szCs w:val="21"/>
              </w:rPr>
              <w:t>4.单位负责人为同一人或者存在直接控股、管理关系的不同供应商，不得同时参加本采购项目报价（可参照报价函相关承诺格式内容）。</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7263064A">
            <w:pPr>
              <w:rPr>
                <w:rFonts w:ascii="宋体" w:hAnsi="宋体" w:cs="宋体"/>
                <w:color w:val="000000"/>
                <w:sz w:val="24"/>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1B188AE4">
            <w:pPr>
              <w:rPr>
                <w:rFonts w:ascii="宋体" w:hAnsi="宋体" w:cs="宋体"/>
                <w:color w:val="000000"/>
                <w:sz w:val="24"/>
              </w:rPr>
            </w:pPr>
            <w:r>
              <w:rPr>
                <w:rFonts w:hint="eastAsia" w:ascii="宋体" w:hAnsi="宋体"/>
                <w:color w:val="000000"/>
                <w:szCs w:val="21"/>
              </w:rPr>
              <w:t>见响应文件第（）页</w:t>
            </w:r>
          </w:p>
        </w:tc>
      </w:tr>
      <w:tr w14:paraId="4A2AE30C">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2AC1F574">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40A4D9F0">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szCs w:val="21"/>
              </w:rPr>
            </w:pPr>
            <w:r>
              <w:rPr>
                <w:rFonts w:hint="eastAsia" w:ascii="宋体" w:hAnsi="宋体"/>
                <w:color w:val="000000"/>
                <w:szCs w:val="21"/>
              </w:rPr>
              <w:t xml:space="preserve">5.已按要求获取本项目采购文件。 </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383F3FF3">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1A17112A">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ascii="宋体" w:hAnsi="宋体"/>
                <w:color w:val="000000"/>
                <w:szCs w:val="21"/>
              </w:rPr>
              <w:t>见响应文件第（）页</w:t>
            </w:r>
          </w:p>
        </w:tc>
      </w:tr>
      <w:tr w14:paraId="4F5DC7B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ins w:id="0" w:author="WPS_1602485816" w:date="2025-09-25T21:35:00Z"/>
        </w:trPr>
        <w:tc>
          <w:tcPr>
            <w:tcW w:w="599" w:type="dxa"/>
            <w:vMerge w:val="continue"/>
            <w:tcBorders>
              <w:left w:val="outset" w:color="111111" w:sz="6" w:space="0"/>
              <w:right w:val="outset" w:color="111111" w:sz="6" w:space="0"/>
            </w:tcBorders>
            <w:noWrap/>
            <w:vAlign w:val="center"/>
          </w:tcPr>
          <w:p w14:paraId="7B031335">
            <w:pPr>
              <w:keepNext w:val="0"/>
              <w:keepLines w:val="0"/>
              <w:pageBreakBefore w:val="0"/>
              <w:widowControl/>
              <w:kinsoku/>
              <w:wordWrap/>
              <w:overflowPunct/>
              <w:topLinePunct w:val="0"/>
              <w:autoSpaceDE/>
              <w:autoSpaceDN/>
              <w:bidi w:val="0"/>
              <w:adjustRightInd/>
              <w:snapToGrid/>
              <w:spacing w:line="360" w:lineRule="auto"/>
              <w:textAlignment w:val="auto"/>
              <w:rPr>
                <w:ins w:id="1" w:author="WPS_1602485816" w:date="2025-09-25T21:35:00Z"/>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21837C75">
            <w:pPr>
              <w:pStyle w:val="19"/>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Times New Roman"/>
                <w:color w:val="000000"/>
                <w:szCs w:val="21"/>
                <w:lang w:val="en-US" w:eastAsia="zh-CN"/>
              </w:rPr>
            </w:pPr>
            <w:r>
              <w:rPr>
                <w:rFonts w:hint="eastAsia" w:ascii="宋体" w:hAnsi="宋体" w:eastAsia="宋体" w:cs="Times New Roman"/>
                <w:color w:val="000000"/>
                <w:kern w:val="2"/>
                <w:sz w:val="21"/>
                <w:szCs w:val="21"/>
                <w:lang w:val="en-US" w:eastAsia="zh-CN" w:bidi="ar-SA"/>
              </w:rPr>
              <w:t>6.</w:t>
            </w:r>
            <w:r>
              <w:rPr>
                <w:rFonts w:ascii="宋体" w:hAnsi="宋体" w:eastAsia="宋体" w:cs="Times New Roman"/>
                <w:color w:val="000000"/>
                <w:kern w:val="2"/>
                <w:sz w:val="21"/>
                <w:szCs w:val="21"/>
                <w:lang w:eastAsia="zh-CN" w:bidi="ar-SA"/>
              </w:rPr>
              <w:t>本项目属于专门面向</w:t>
            </w:r>
            <w:r>
              <w:rPr>
                <w:rFonts w:hint="eastAsia" w:ascii="宋体" w:hAnsi="宋体" w:eastAsia="宋体" w:cs="Times New Roman"/>
                <w:color w:val="000000"/>
                <w:kern w:val="2"/>
                <w:sz w:val="21"/>
                <w:szCs w:val="21"/>
                <w:lang w:val="en-US" w:eastAsia="zh-CN" w:bidi="ar-SA"/>
              </w:rPr>
              <w:t>中小</w:t>
            </w:r>
            <w:r>
              <w:rPr>
                <w:rFonts w:ascii="宋体" w:hAnsi="宋体" w:eastAsia="宋体" w:cs="Times New Roman"/>
                <w:color w:val="000000"/>
                <w:kern w:val="2"/>
                <w:sz w:val="21"/>
                <w:szCs w:val="21"/>
                <w:lang w:eastAsia="zh-CN" w:bidi="ar-SA"/>
              </w:rPr>
              <w:t>企业采购的项目。供应商须为符合本项目采购标的对应行业（</w:t>
            </w:r>
            <w:r>
              <w:rPr>
                <w:rFonts w:hint="eastAsia" w:ascii="宋体" w:hAnsi="宋体"/>
                <w:color w:val="000000"/>
                <w:szCs w:val="21"/>
                <w:lang w:val="zh-CN"/>
              </w:rPr>
              <w:t>其他未列明行业</w:t>
            </w:r>
            <w:r>
              <w:rPr>
                <w:rFonts w:ascii="宋体" w:hAnsi="宋体" w:eastAsia="宋体" w:cs="Times New Roman"/>
                <w:color w:val="000000"/>
                <w:kern w:val="2"/>
                <w:sz w:val="21"/>
                <w:szCs w:val="21"/>
                <w:lang w:eastAsia="zh-CN" w:bidi="ar-SA"/>
              </w:rPr>
              <w:t>）划分标准的</w:t>
            </w:r>
            <w:r>
              <w:rPr>
                <w:rFonts w:hint="eastAsia" w:ascii="宋体" w:hAnsi="宋体" w:eastAsia="宋体" w:cs="Times New Roman"/>
                <w:color w:val="000000"/>
                <w:kern w:val="2"/>
                <w:sz w:val="21"/>
                <w:szCs w:val="21"/>
                <w:lang w:val="en-US" w:eastAsia="zh-CN" w:bidi="ar-SA"/>
              </w:rPr>
              <w:t>中小</w:t>
            </w:r>
            <w:r>
              <w:rPr>
                <w:rFonts w:ascii="宋体" w:hAnsi="宋体" w:eastAsia="宋体" w:cs="Times New Roman"/>
                <w:color w:val="000000"/>
                <w:kern w:val="2"/>
                <w:sz w:val="21"/>
                <w:szCs w:val="21"/>
                <w:lang w:eastAsia="zh-CN" w:bidi="ar-SA"/>
              </w:rPr>
              <w:t>企业（监狱企业、残疾人福利单位视同小型、微型企业）。注：</w:t>
            </w:r>
            <w:r>
              <w:rPr>
                <w:rFonts w:hint="eastAsia" w:ascii="宋体" w:hAnsi="宋体" w:eastAsia="宋体" w:cs="Times New Roman"/>
                <w:color w:val="000000"/>
                <w:kern w:val="2"/>
                <w:sz w:val="21"/>
                <w:szCs w:val="21"/>
                <w:lang w:val="en-US" w:eastAsia="zh-CN" w:bidi="ar-SA"/>
              </w:rPr>
              <w:t>中小</w:t>
            </w:r>
            <w:r>
              <w:rPr>
                <w:rFonts w:ascii="宋体" w:hAnsi="宋体" w:eastAsia="宋体" w:cs="Times New Roman"/>
                <w:color w:val="000000"/>
                <w:kern w:val="2"/>
                <w:sz w:val="21"/>
                <w:szCs w:val="21"/>
                <w:lang w:eastAsia="zh-CN" w:bidi="ar-SA"/>
              </w:rPr>
              <w:t>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14:paraId="789CA9D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olor w:val="000000"/>
                <w:szCs w:val="21"/>
              </w:rPr>
            </w:pP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6BCFDD7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color w:val="000000"/>
                <w:kern w:val="2"/>
                <w:sz w:val="24"/>
                <w:szCs w:val="22"/>
                <w:lang w:val="en-US" w:eastAsia="zh-CN" w:bidi="ar-SA"/>
              </w:rPr>
            </w:pPr>
            <w:r>
              <w:rPr>
                <w:rFonts w:hint="eastAsia" w:ascii="宋体" w:hAnsi="宋体"/>
                <w:color w:val="000000"/>
                <w:szCs w:val="21"/>
              </w:rPr>
              <w:t>□通过 □不通过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68B2654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color w:val="000000"/>
                <w:kern w:val="2"/>
                <w:sz w:val="24"/>
                <w:szCs w:val="22"/>
                <w:lang w:val="en-US" w:eastAsia="zh-CN" w:bidi="ar-SA"/>
              </w:rPr>
            </w:pPr>
            <w:r>
              <w:rPr>
                <w:rFonts w:hint="eastAsia" w:ascii="宋体" w:hAnsi="宋体"/>
                <w:color w:val="000000"/>
                <w:szCs w:val="21"/>
              </w:rPr>
              <w:t>见响应文件第（）页</w:t>
            </w:r>
          </w:p>
        </w:tc>
      </w:tr>
      <w:tr w14:paraId="0E03DB00">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restart"/>
            <w:tcBorders>
              <w:top w:val="outset" w:color="111111" w:sz="6" w:space="0"/>
              <w:left w:val="outset" w:color="111111" w:sz="6" w:space="0"/>
              <w:right w:val="outset" w:color="111111" w:sz="6" w:space="0"/>
            </w:tcBorders>
            <w:noWrap/>
            <w:vAlign w:val="center"/>
          </w:tcPr>
          <w:p w14:paraId="00769639">
            <w:pPr>
              <w:pStyle w:val="15"/>
              <w:keepNext w:val="0"/>
              <w:keepLines w:val="0"/>
              <w:pageBreakBefore w:val="0"/>
              <w:kinsoku/>
              <w:wordWrap/>
              <w:overflowPunct/>
              <w:topLinePunct w:val="0"/>
              <w:autoSpaceDE/>
              <w:autoSpaceDN/>
              <w:bidi w:val="0"/>
              <w:adjustRightInd/>
              <w:snapToGrid/>
              <w:spacing w:line="360" w:lineRule="auto"/>
              <w:jc w:val="both"/>
              <w:textAlignment w:val="auto"/>
              <w:rPr>
                <w:kern w:val="2"/>
              </w:rPr>
            </w:pPr>
            <w:r>
              <w:rPr>
                <w:rFonts w:hint="eastAsia"/>
                <w:kern w:val="2"/>
              </w:rPr>
              <w:t>符合性审查</w:t>
            </w: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30F5EC4B">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color w:val="000000"/>
              </w:rPr>
              <w:t>1.报价总金额是固定价且是唯一的，未超过本项目采购预算。</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32B37FE2">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top"/>
          </w:tcPr>
          <w:p w14:paraId="4D4171C9">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hint="eastAsia" w:ascii="宋体" w:hAnsi="宋体"/>
                <w:color w:val="000000"/>
                <w:szCs w:val="21"/>
              </w:rPr>
              <w:t>见响应文件第（）页</w:t>
            </w:r>
          </w:p>
        </w:tc>
      </w:tr>
      <w:tr w14:paraId="1FEEE624">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2FA33957">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29B5BD11">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color w:val="000000"/>
              </w:rPr>
              <w:t>2.对标的没有报价漏项。</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33F93906">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top"/>
          </w:tcPr>
          <w:p w14:paraId="66700A32">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hint="eastAsia" w:ascii="宋体" w:hAnsi="宋体"/>
                <w:color w:val="000000"/>
                <w:szCs w:val="21"/>
              </w:rPr>
              <w:t>见响应文件第（）页</w:t>
            </w:r>
          </w:p>
        </w:tc>
      </w:tr>
      <w:tr w14:paraId="288CD50B">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7B4728A5">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5F649539">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color w:val="000000"/>
              </w:rPr>
              <w:t>3</w:t>
            </w:r>
            <w:r>
              <w:rPr>
                <w:color w:val="000000"/>
              </w:rPr>
              <w:t>.提交报价函。响应文件完整，报价内容基本完整，无重大错漏，并按要求签署、盖章。</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136947A8">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2062CF8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2409387B">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07B42C24">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58BB2A52">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color w:val="000000"/>
              </w:rPr>
              <w:t>4</w:t>
            </w:r>
            <w:r>
              <w:rPr>
                <w:color w:val="000000"/>
              </w:rPr>
              <w:t>.</w:t>
            </w:r>
            <w:r>
              <w:t>法定代表人（单位负责人）资格证明书及授权委托书（如法定代表人（单位负责人）代表单位投标（响应）的，则提交法定代表人（单位负责人）资格证明书），按对应格式文件签署、盖章。</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015DD50C">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4CE1D69B">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3929E36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6167F5B4">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4F3E9985">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color w:val="000000"/>
              </w:rPr>
              <w:t>5</w:t>
            </w:r>
            <w:r>
              <w:rPr>
                <w:color w:val="000000"/>
              </w:rPr>
              <w:t>.“</w:t>
            </w:r>
            <w:r>
              <w:rPr>
                <w:rFonts w:hint="eastAsia" w:ascii="宋体" w:hAnsi="宋体" w:cs="宋体"/>
                <w:color w:val="000000"/>
              </w:rPr>
              <w:t>★</w:t>
            </w:r>
            <w:r>
              <w:rPr>
                <w:rFonts w:cs="Calibri"/>
                <w:color w:val="000000"/>
              </w:rPr>
              <w:t>”</w:t>
            </w:r>
            <w:r>
              <w:rPr>
                <w:color w:val="000000"/>
              </w:rPr>
              <w:t>号条款满足采购文件要求。</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4D0F7CCB">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5CFA547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57FEE40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07942726">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4F774603">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hint="eastAsia"/>
                <w:color w:val="000000"/>
              </w:rPr>
              <w:t>6</w:t>
            </w:r>
            <w:r>
              <w:rPr>
                <w:color w:val="000000"/>
              </w:rPr>
              <w:t>.报价有效期为报价截止日起至少90天。</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3BC33791">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444078E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50F97FF0">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6AB25008">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26C0964C">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szCs w:val="24"/>
              </w:rPr>
            </w:pPr>
            <w:r>
              <w:rPr>
                <w:rFonts w:hint="eastAsia"/>
                <w:color w:val="000000"/>
              </w:rPr>
              <w:t>7</w:t>
            </w:r>
            <w:r>
              <w:rPr>
                <w:color w:val="000000"/>
              </w:rPr>
              <w:t>.如出现报价错误的处理原则修正后的报价</w:t>
            </w:r>
            <w:r>
              <w:rPr>
                <w:rFonts w:hint="eastAsia"/>
                <w:color w:val="000000"/>
              </w:rPr>
              <w:t>，</w:t>
            </w:r>
            <w:r>
              <w:rPr>
                <w:color w:val="000000"/>
              </w:rPr>
              <w:t>供应商按规定书面确认。</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7BC9ECBB">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282EB1B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7977F4B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2870E751">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67BCCF0C">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szCs w:val="24"/>
              </w:rPr>
            </w:pPr>
            <w:r>
              <w:rPr>
                <w:rFonts w:hint="eastAsia"/>
                <w:color w:val="000000"/>
              </w:rPr>
              <w:t>8</w:t>
            </w:r>
            <w:r>
              <w:rPr>
                <w:color w:val="000000"/>
              </w:rPr>
              <w:t>.未出现视为供应商串标报价所列的情形。</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1788B5A6">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7E23CF1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262E24E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23FFD0BA">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163B6097">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hint="eastAsia"/>
                <w:color w:val="000000"/>
              </w:rPr>
              <w:t>9</w:t>
            </w:r>
            <w:r>
              <w:rPr>
                <w:color w:val="000000"/>
              </w:rPr>
              <w:t>.响应文件未含有采购人不可接受的附加条件。</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0A8B7272">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7AE83076">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60B1BC18">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right w:val="outset" w:color="111111" w:sz="6" w:space="0"/>
            </w:tcBorders>
            <w:noWrap/>
            <w:vAlign w:val="center"/>
          </w:tcPr>
          <w:p w14:paraId="4D68B49A">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68643445">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color w:val="000000"/>
                <w:sz w:val="24"/>
                <w:szCs w:val="24"/>
              </w:rPr>
            </w:pPr>
            <w:r>
              <w:rPr>
                <w:color w:val="000000"/>
              </w:rPr>
              <w:t>1</w:t>
            </w:r>
            <w:r>
              <w:rPr>
                <w:rFonts w:hint="eastAsia"/>
                <w:color w:val="000000"/>
              </w:rPr>
              <w:t>0</w:t>
            </w:r>
            <w:r>
              <w:rPr>
                <w:color w:val="000000"/>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28C9E904">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3BD7D7A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r w14:paraId="040F4B6F">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9" w:type="dxa"/>
            <w:vMerge w:val="continue"/>
            <w:tcBorders>
              <w:left w:val="outset" w:color="111111" w:sz="6" w:space="0"/>
              <w:bottom w:val="outset" w:color="111111" w:sz="6" w:space="0"/>
              <w:right w:val="outset" w:color="111111" w:sz="6" w:space="0"/>
            </w:tcBorders>
            <w:noWrap/>
            <w:vAlign w:val="center"/>
          </w:tcPr>
          <w:p w14:paraId="4939D5EC">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olor w:val="000000"/>
                <w:sz w:val="24"/>
              </w:rPr>
            </w:pPr>
          </w:p>
        </w:tc>
        <w:tc>
          <w:tcPr>
            <w:tcW w:w="3946" w:type="dxa"/>
            <w:tcBorders>
              <w:top w:val="outset" w:color="111111" w:sz="6" w:space="0"/>
              <w:left w:val="outset" w:color="111111" w:sz="6" w:space="0"/>
              <w:bottom w:val="outset" w:color="111111" w:sz="6" w:space="0"/>
              <w:right w:val="outset" w:color="111111" w:sz="6" w:space="0"/>
            </w:tcBorders>
            <w:noWrap/>
            <w:vAlign w:val="center"/>
          </w:tcPr>
          <w:p w14:paraId="3B1B6E3D">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hint="eastAsia"/>
                <w:color w:val="000000"/>
              </w:rPr>
              <w:t>11.</w:t>
            </w:r>
            <w:r>
              <w:t xml:space="preserve"> </w:t>
            </w:r>
            <w:r>
              <w:rPr>
                <w:rFonts w:hint="eastAsia"/>
                <w:lang w:val="en-US" w:eastAsia="zh-CN"/>
              </w:rPr>
              <w:t>未</w:t>
            </w:r>
            <w:r>
              <w:t>以联合体形式参加</w:t>
            </w:r>
            <w:r>
              <w:rPr>
                <w:rFonts w:hint="eastAsia"/>
              </w:rPr>
              <w:t>报价</w:t>
            </w:r>
            <w:r>
              <w:t>。</w:t>
            </w:r>
          </w:p>
        </w:tc>
        <w:tc>
          <w:tcPr>
            <w:tcW w:w="1909" w:type="dxa"/>
            <w:tcBorders>
              <w:top w:val="outset" w:color="111111" w:sz="6" w:space="0"/>
              <w:left w:val="outset" w:color="111111" w:sz="6" w:space="0"/>
              <w:bottom w:val="outset" w:color="111111" w:sz="6" w:space="0"/>
              <w:right w:val="outset" w:color="111111" w:sz="6" w:space="0"/>
            </w:tcBorders>
            <w:noWrap/>
            <w:vAlign w:val="center"/>
          </w:tcPr>
          <w:p w14:paraId="58FD566A">
            <w:pPr>
              <w:keepNext w:val="0"/>
              <w:keepLines w:val="0"/>
              <w:pageBreakBefore w:val="0"/>
              <w:kinsoku/>
              <w:wordWrap/>
              <w:overflowPunct/>
              <w:topLinePunct w:val="0"/>
              <w:autoSpaceDE/>
              <w:autoSpaceDN/>
              <w:bidi w:val="0"/>
              <w:adjustRightInd/>
              <w:snapToGrid/>
              <w:spacing w:line="360" w:lineRule="auto"/>
              <w:textAlignment w:val="auto"/>
              <w:rPr>
                <w:rFonts w:ascii="宋体" w:hAnsi="宋体"/>
                <w:color w:val="000000"/>
              </w:rPr>
            </w:pPr>
            <w:r>
              <w:rPr>
                <w:rFonts w:ascii="宋体" w:hAnsi="宋体"/>
                <w:color w:val="000000"/>
              </w:rPr>
              <w:t>□</w:t>
            </w:r>
            <w:r>
              <w:rPr>
                <w:rFonts w:hint="eastAsia" w:ascii="宋体" w:hAnsi="宋体"/>
                <w:color w:val="000000"/>
              </w:rPr>
              <w:t>通过</w:t>
            </w:r>
            <w:r>
              <w:rPr>
                <w:rFonts w:ascii="宋体" w:hAnsi="宋体"/>
                <w:color w:val="000000"/>
              </w:rPr>
              <w:t xml:space="preserve"> □</w:t>
            </w:r>
            <w:r>
              <w:rPr>
                <w:rFonts w:hint="eastAsia" w:ascii="宋体" w:hAnsi="宋体"/>
                <w:color w:val="000000"/>
              </w:rPr>
              <w:t>不通过</w:t>
            </w:r>
          </w:p>
        </w:tc>
        <w:tc>
          <w:tcPr>
            <w:tcW w:w="2152" w:type="dxa"/>
            <w:tcBorders>
              <w:top w:val="outset" w:color="111111" w:sz="6" w:space="0"/>
              <w:left w:val="outset" w:color="111111" w:sz="6" w:space="0"/>
              <w:bottom w:val="outset" w:color="111111" w:sz="6" w:space="0"/>
              <w:right w:val="outset" w:color="111111" w:sz="6" w:space="0"/>
            </w:tcBorders>
            <w:noWrap/>
            <w:vAlign w:val="center"/>
          </w:tcPr>
          <w:p w14:paraId="3CA47BC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rPr>
            </w:pPr>
            <w:r>
              <w:rPr>
                <w:rFonts w:hint="eastAsia" w:ascii="宋体" w:hAnsi="宋体"/>
                <w:color w:val="000000"/>
                <w:szCs w:val="21"/>
              </w:rPr>
              <w:t>见响应文件第（）页</w:t>
            </w:r>
          </w:p>
        </w:tc>
      </w:tr>
    </w:tbl>
    <w:p w14:paraId="66D87712">
      <w:pPr>
        <w:pStyle w:val="8"/>
        <w:keepNext w:val="0"/>
        <w:keepLines w:val="0"/>
        <w:pageBreakBefore w:val="0"/>
        <w:kinsoku/>
        <w:wordWrap/>
        <w:overflowPunct/>
        <w:topLinePunct w:val="0"/>
        <w:autoSpaceDE/>
        <w:autoSpaceDN/>
        <w:bidi w:val="0"/>
        <w:adjustRightInd/>
        <w:snapToGrid/>
        <w:spacing w:after="0" w:line="360" w:lineRule="auto"/>
        <w:ind w:left="424" w:hanging="424" w:hangingChars="202"/>
        <w:textAlignment w:val="auto"/>
        <w:rPr>
          <w:rFonts w:ascii="宋体" w:hAnsi="宋体"/>
          <w:color w:val="000000"/>
          <w:sz w:val="21"/>
          <w:szCs w:val="21"/>
        </w:rPr>
      </w:pPr>
      <w:r>
        <w:rPr>
          <w:rFonts w:hint="eastAsia" w:ascii="宋体" w:hAnsi="宋体"/>
          <w:color w:val="000000"/>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14:paraId="17EF5C3D">
      <w:pPr>
        <w:adjustRightInd w:val="0"/>
        <w:snapToGrid w:val="0"/>
        <w:spacing w:line="360" w:lineRule="auto"/>
        <w:rPr>
          <w:rFonts w:ascii="宋体" w:hAnsi="宋体"/>
          <w:color w:val="000000"/>
          <w:szCs w:val="21"/>
        </w:rPr>
      </w:pPr>
    </w:p>
    <w:p w14:paraId="01A3FEDA">
      <w:pPr>
        <w:pStyle w:val="8"/>
        <w:spacing w:after="0" w:line="360" w:lineRule="auto"/>
        <w:rPr>
          <w:rFonts w:ascii="宋体" w:hAnsi="宋体"/>
          <w:color w:val="000000"/>
          <w:sz w:val="21"/>
          <w:szCs w:val="21"/>
        </w:rPr>
      </w:pPr>
      <w:r>
        <w:rPr>
          <w:rFonts w:hint="eastAsia" w:ascii="宋体" w:hAnsi="宋体"/>
          <w:color w:val="000000"/>
          <w:szCs w:val="21"/>
        </w:rPr>
        <w:br w:type="page"/>
      </w:r>
    </w:p>
    <w:p w14:paraId="7AAB1B6C">
      <w:pPr>
        <w:pStyle w:val="8"/>
        <w:tabs>
          <w:tab w:val="left" w:pos="851"/>
        </w:tabs>
        <w:spacing w:after="0" w:line="360" w:lineRule="auto"/>
        <w:ind w:left="850" w:hanging="850" w:hangingChars="405"/>
        <w:rPr>
          <w:rFonts w:ascii="宋体" w:hAnsi="宋体"/>
          <w:color w:val="000000"/>
          <w:sz w:val="21"/>
          <w:szCs w:val="21"/>
        </w:rPr>
      </w:pPr>
      <w:r>
        <w:rPr>
          <w:rFonts w:hint="eastAsia" w:ascii="宋体" w:hAnsi="宋体"/>
          <w:color w:val="000000"/>
          <w:sz w:val="21"/>
          <w:szCs w:val="21"/>
        </w:rPr>
        <w:t>1.1.1</w:t>
      </w:r>
      <w:r>
        <w:rPr>
          <w:rFonts w:hint="eastAsia" w:ascii="宋体" w:hAnsi="宋体"/>
          <w:color w:val="000000"/>
          <w:sz w:val="21"/>
          <w:szCs w:val="21"/>
        </w:rPr>
        <w:tab/>
      </w:r>
      <w:r>
        <w:rPr>
          <w:rFonts w:hint="eastAsia" w:ascii="宋体" w:hAnsi="宋体"/>
          <w:color w:val="000000"/>
          <w:sz w:val="21"/>
          <w:szCs w:val="21"/>
          <w:lang w:val="en-GB"/>
        </w:rPr>
        <w:t>“★”</w:t>
      </w:r>
      <w:r>
        <w:rPr>
          <w:rFonts w:hint="eastAsia" w:ascii="宋体" w:hAnsi="宋体"/>
          <w:color w:val="000000"/>
          <w:sz w:val="21"/>
          <w:szCs w:val="21"/>
        </w:rPr>
        <w:t>条款自查表</w:t>
      </w:r>
    </w:p>
    <w:tbl>
      <w:tblPr>
        <w:tblStyle w:val="16"/>
        <w:tblW w:w="37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608"/>
        <w:gridCol w:w="2113"/>
      </w:tblGrid>
      <w:tr w14:paraId="78FE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04A460EE">
            <w:pPr>
              <w:jc w:val="center"/>
              <w:rPr>
                <w:rFonts w:ascii="宋体" w:hAnsi="宋体"/>
                <w:b/>
                <w:bCs/>
                <w:color w:val="000000"/>
                <w:szCs w:val="21"/>
              </w:rPr>
            </w:pPr>
            <w:r>
              <w:rPr>
                <w:rFonts w:hint="eastAsia" w:ascii="宋体" w:hAnsi="宋体"/>
                <w:b/>
                <w:bCs/>
                <w:color w:val="000000"/>
                <w:szCs w:val="21"/>
              </w:rPr>
              <w:t>序号</w:t>
            </w:r>
          </w:p>
        </w:tc>
        <w:tc>
          <w:tcPr>
            <w:tcW w:w="2829" w:type="pct"/>
            <w:tcBorders>
              <w:top w:val="single" w:color="auto" w:sz="4" w:space="0"/>
              <w:left w:val="single" w:color="auto" w:sz="4" w:space="0"/>
              <w:bottom w:val="single" w:color="auto" w:sz="4" w:space="0"/>
              <w:right w:val="single" w:color="auto" w:sz="4" w:space="0"/>
            </w:tcBorders>
            <w:noWrap/>
            <w:vAlign w:val="center"/>
          </w:tcPr>
          <w:p w14:paraId="5BF0CA99">
            <w:pPr>
              <w:jc w:val="center"/>
              <w:rPr>
                <w:rFonts w:ascii="宋体" w:hAnsi="宋体"/>
                <w:b/>
                <w:bCs/>
                <w:color w:val="000000"/>
                <w:szCs w:val="21"/>
              </w:rPr>
            </w:pPr>
            <w:r>
              <w:rPr>
                <w:rFonts w:hint="eastAsia" w:ascii="宋体" w:hAnsi="宋体"/>
                <w:b/>
                <w:bCs/>
                <w:color w:val="000000"/>
                <w:szCs w:val="21"/>
                <w:lang w:val="en-GB"/>
              </w:rPr>
              <w:t>“★”</w:t>
            </w:r>
            <w:r>
              <w:rPr>
                <w:rFonts w:hint="eastAsia" w:ascii="宋体" w:hAnsi="宋体"/>
                <w:b/>
                <w:bCs/>
                <w:color w:val="000000"/>
                <w:szCs w:val="21"/>
              </w:rPr>
              <w:t>条款要求</w:t>
            </w:r>
          </w:p>
        </w:tc>
        <w:tc>
          <w:tcPr>
            <w:tcW w:w="1657" w:type="pct"/>
            <w:tcBorders>
              <w:top w:val="single" w:color="auto" w:sz="4" w:space="0"/>
              <w:left w:val="single" w:color="auto" w:sz="4" w:space="0"/>
              <w:bottom w:val="single" w:color="auto" w:sz="4" w:space="0"/>
              <w:right w:val="single" w:color="auto" w:sz="4" w:space="0"/>
            </w:tcBorders>
            <w:noWrap/>
            <w:vAlign w:val="center"/>
          </w:tcPr>
          <w:p w14:paraId="6B6BEF03">
            <w:pPr>
              <w:jc w:val="center"/>
              <w:rPr>
                <w:rFonts w:ascii="宋体" w:hAnsi="宋体"/>
                <w:b/>
                <w:bCs/>
                <w:color w:val="000000"/>
                <w:szCs w:val="21"/>
              </w:rPr>
            </w:pPr>
            <w:r>
              <w:rPr>
                <w:rFonts w:hint="eastAsia" w:ascii="宋体" w:hAnsi="宋体"/>
                <w:b/>
                <w:bCs/>
                <w:color w:val="000000"/>
                <w:szCs w:val="21"/>
              </w:rPr>
              <w:t>证明文件（如有）</w:t>
            </w:r>
          </w:p>
        </w:tc>
      </w:tr>
      <w:tr w14:paraId="71F8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6B74AF7C">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0917E248">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26D7AF78">
            <w:pPr>
              <w:jc w:val="center"/>
              <w:rPr>
                <w:rFonts w:ascii="宋体" w:hAnsi="宋体"/>
                <w:color w:val="000000"/>
                <w:szCs w:val="21"/>
              </w:rPr>
            </w:pPr>
            <w:r>
              <w:rPr>
                <w:rFonts w:hint="eastAsia" w:ascii="宋体" w:hAnsi="宋体"/>
                <w:color w:val="000000"/>
                <w:szCs w:val="21"/>
              </w:rPr>
              <w:t>见响应文件（）页</w:t>
            </w:r>
          </w:p>
        </w:tc>
      </w:tr>
      <w:tr w14:paraId="46D9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3B727147">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0603CC21">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5334D14E">
            <w:pPr>
              <w:jc w:val="center"/>
              <w:rPr>
                <w:rFonts w:ascii="宋体" w:hAnsi="宋体"/>
                <w:color w:val="000000"/>
                <w:szCs w:val="21"/>
              </w:rPr>
            </w:pPr>
            <w:r>
              <w:rPr>
                <w:rFonts w:hint="eastAsia" w:ascii="宋体" w:hAnsi="宋体"/>
                <w:color w:val="000000"/>
                <w:szCs w:val="21"/>
              </w:rPr>
              <w:t>见响应文件（）页</w:t>
            </w:r>
          </w:p>
        </w:tc>
      </w:tr>
      <w:tr w14:paraId="6CCE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1245D13C">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06C58A90">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645F7898">
            <w:pPr>
              <w:jc w:val="center"/>
              <w:rPr>
                <w:rFonts w:ascii="宋体" w:hAnsi="宋体"/>
                <w:color w:val="000000"/>
                <w:szCs w:val="21"/>
              </w:rPr>
            </w:pPr>
            <w:r>
              <w:rPr>
                <w:rFonts w:hint="eastAsia" w:ascii="宋体" w:hAnsi="宋体"/>
                <w:color w:val="000000"/>
                <w:szCs w:val="21"/>
              </w:rPr>
              <w:t>见响应文件（）页</w:t>
            </w:r>
          </w:p>
        </w:tc>
      </w:tr>
      <w:tr w14:paraId="20D2F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18630E65">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112618ED">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1DB415F3">
            <w:pPr>
              <w:jc w:val="center"/>
              <w:rPr>
                <w:rFonts w:ascii="宋体" w:hAnsi="宋体"/>
                <w:color w:val="000000"/>
                <w:szCs w:val="21"/>
              </w:rPr>
            </w:pPr>
            <w:r>
              <w:rPr>
                <w:rFonts w:hint="eastAsia" w:ascii="宋体" w:hAnsi="宋体"/>
                <w:color w:val="000000"/>
                <w:szCs w:val="21"/>
              </w:rPr>
              <w:t>见响应文件（）页</w:t>
            </w:r>
          </w:p>
        </w:tc>
      </w:tr>
      <w:tr w14:paraId="56C2C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349A808E">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112CC53C">
            <w:pPr>
              <w:jc w:val="center"/>
              <w:rPr>
                <w:rFonts w:ascii="宋体" w:hAnsi="宋体"/>
                <w:i/>
                <w:iCs/>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2B9DA415">
            <w:pPr>
              <w:jc w:val="center"/>
              <w:rPr>
                <w:rFonts w:ascii="宋体" w:hAnsi="宋体"/>
                <w:color w:val="000000"/>
                <w:szCs w:val="21"/>
              </w:rPr>
            </w:pPr>
            <w:r>
              <w:rPr>
                <w:rFonts w:hint="eastAsia" w:ascii="宋体" w:hAnsi="宋体"/>
                <w:color w:val="000000"/>
                <w:szCs w:val="21"/>
              </w:rPr>
              <w:t>见响应文件（）页</w:t>
            </w:r>
          </w:p>
        </w:tc>
      </w:tr>
      <w:tr w14:paraId="08F0D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32FFD32F">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7D22E9C3">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0840564B">
            <w:pPr>
              <w:jc w:val="center"/>
              <w:rPr>
                <w:rFonts w:ascii="宋体" w:hAnsi="宋体"/>
                <w:color w:val="000000"/>
                <w:szCs w:val="21"/>
              </w:rPr>
            </w:pPr>
            <w:r>
              <w:rPr>
                <w:rFonts w:hint="eastAsia" w:ascii="宋体" w:hAnsi="宋体"/>
                <w:color w:val="000000"/>
                <w:szCs w:val="21"/>
              </w:rPr>
              <w:t>见响应文件（）页</w:t>
            </w:r>
          </w:p>
        </w:tc>
      </w:tr>
      <w:tr w14:paraId="0C739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2CAF82F2">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20F89AA6">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61BC3F87">
            <w:pPr>
              <w:jc w:val="center"/>
              <w:rPr>
                <w:rFonts w:ascii="宋体" w:hAnsi="宋体"/>
                <w:color w:val="000000"/>
                <w:szCs w:val="21"/>
              </w:rPr>
            </w:pPr>
            <w:r>
              <w:rPr>
                <w:rFonts w:hint="eastAsia" w:ascii="宋体" w:hAnsi="宋体"/>
                <w:color w:val="000000"/>
                <w:szCs w:val="21"/>
              </w:rPr>
              <w:t>见响应文件（）页</w:t>
            </w:r>
          </w:p>
        </w:tc>
      </w:tr>
      <w:tr w14:paraId="0080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07F7B66C">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10DC4666">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1954B4B7">
            <w:pPr>
              <w:jc w:val="center"/>
              <w:rPr>
                <w:rFonts w:ascii="宋体" w:hAnsi="宋体"/>
                <w:color w:val="000000"/>
                <w:szCs w:val="21"/>
              </w:rPr>
            </w:pPr>
            <w:r>
              <w:rPr>
                <w:rFonts w:hint="eastAsia" w:ascii="宋体" w:hAnsi="宋体"/>
                <w:color w:val="000000"/>
                <w:szCs w:val="21"/>
              </w:rPr>
              <w:t>见响应文件（）页</w:t>
            </w:r>
          </w:p>
        </w:tc>
      </w:tr>
      <w:tr w14:paraId="0BD13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47F34C30">
            <w:pPr>
              <w:numPr>
                <w:ilvl w:val="1"/>
                <w:numId w:val="2"/>
              </w:numPr>
              <w:jc w:val="center"/>
              <w:rPr>
                <w:rFonts w:ascii="宋体" w:hAnsi="宋体"/>
                <w:color w:val="000000"/>
                <w:szCs w:val="21"/>
              </w:rPr>
            </w:pPr>
          </w:p>
        </w:tc>
        <w:tc>
          <w:tcPr>
            <w:tcW w:w="2829" w:type="pct"/>
            <w:tcBorders>
              <w:top w:val="single" w:color="auto" w:sz="4" w:space="0"/>
              <w:left w:val="single" w:color="auto" w:sz="4" w:space="0"/>
              <w:bottom w:val="single" w:color="auto" w:sz="4" w:space="0"/>
              <w:right w:val="single" w:color="auto" w:sz="4" w:space="0"/>
            </w:tcBorders>
            <w:noWrap/>
            <w:vAlign w:val="center"/>
          </w:tcPr>
          <w:p w14:paraId="02EEB76D">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5D23F139">
            <w:pPr>
              <w:jc w:val="center"/>
              <w:rPr>
                <w:rFonts w:ascii="宋体" w:hAnsi="宋体"/>
                <w:color w:val="000000"/>
                <w:szCs w:val="21"/>
              </w:rPr>
            </w:pPr>
            <w:r>
              <w:rPr>
                <w:rFonts w:hint="eastAsia" w:ascii="宋体" w:hAnsi="宋体"/>
                <w:color w:val="000000"/>
                <w:szCs w:val="21"/>
              </w:rPr>
              <w:t>见响应文件（）页</w:t>
            </w:r>
          </w:p>
        </w:tc>
      </w:tr>
      <w:tr w14:paraId="3BC21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4" w:type="pct"/>
            <w:tcBorders>
              <w:top w:val="single" w:color="auto" w:sz="4" w:space="0"/>
              <w:left w:val="single" w:color="auto" w:sz="4" w:space="0"/>
              <w:bottom w:val="single" w:color="auto" w:sz="4" w:space="0"/>
              <w:right w:val="single" w:color="auto" w:sz="4" w:space="0"/>
            </w:tcBorders>
            <w:noWrap/>
            <w:vAlign w:val="center"/>
          </w:tcPr>
          <w:p w14:paraId="5CF77C0B">
            <w:pPr>
              <w:jc w:val="center"/>
              <w:rPr>
                <w:rFonts w:ascii="宋体" w:hAnsi="宋体"/>
                <w:color w:val="000000"/>
                <w:szCs w:val="21"/>
              </w:rPr>
            </w:pPr>
            <w:r>
              <w:rPr>
                <w:rFonts w:hint="eastAsia" w:ascii="宋体" w:hAnsi="宋体"/>
                <w:color w:val="000000"/>
                <w:szCs w:val="21"/>
              </w:rPr>
              <w:t>……</w:t>
            </w:r>
          </w:p>
        </w:tc>
        <w:tc>
          <w:tcPr>
            <w:tcW w:w="2829" w:type="pct"/>
            <w:tcBorders>
              <w:top w:val="single" w:color="auto" w:sz="4" w:space="0"/>
              <w:left w:val="single" w:color="auto" w:sz="4" w:space="0"/>
              <w:bottom w:val="single" w:color="auto" w:sz="4" w:space="0"/>
              <w:right w:val="single" w:color="auto" w:sz="4" w:space="0"/>
            </w:tcBorders>
            <w:noWrap/>
            <w:vAlign w:val="center"/>
          </w:tcPr>
          <w:p w14:paraId="19061F3B">
            <w:pPr>
              <w:jc w:val="center"/>
              <w:rPr>
                <w:rFonts w:ascii="宋体" w:hAnsi="宋体"/>
                <w:color w:val="000000"/>
                <w:szCs w:val="21"/>
              </w:rPr>
            </w:pPr>
          </w:p>
        </w:tc>
        <w:tc>
          <w:tcPr>
            <w:tcW w:w="1657" w:type="pct"/>
            <w:tcBorders>
              <w:top w:val="single" w:color="auto" w:sz="4" w:space="0"/>
              <w:left w:val="single" w:color="auto" w:sz="4" w:space="0"/>
              <w:bottom w:val="single" w:color="auto" w:sz="4" w:space="0"/>
              <w:right w:val="single" w:color="auto" w:sz="4" w:space="0"/>
            </w:tcBorders>
            <w:noWrap/>
            <w:vAlign w:val="center"/>
          </w:tcPr>
          <w:p w14:paraId="6F8704D4">
            <w:pPr>
              <w:jc w:val="center"/>
              <w:rPr>
                <w:rFonts w:ascii="宋体" w:hAnsi="宋体"/>
                <w:color w:val="000000"/>
                <w:szCs w:val="21"/>
              </w:rPr>
            </w:pPr>
            <w:r>
              <w:rPr>
                <w:rFonts w:hint="eastAsia" w:ascii="宋体" w:hAnsi="宋体"/>
                <w:color w:val="000000"/>
                <w:szCs w:val="21"/>
              </w:rPr>
              <w:t>见响应文件（）页</w:t>
            </w:r>
          </w:p>
        </w:tc>
      </w:tr>
    </w:tbl>
    <w:p w14:paraId="2579D9D2">
      <w:pPr>
        <w:spacing w:line="360" w:lineRule="auto"/>
        <w:ind w:left="708" w:hanging="707" w:hangingChars="337"/>
        <w:rPr>
          <w:rFonts w:ascii="宋体" w:hAnsi="宋体"/>
          <w:color w:val="000000"/>
          <w:szCs w:val="21"/>
          <w:lang w:val="en-GB"/>
        </w:rPr>
      </w:pPr>
      <w:r>
        <w:rPr>
          <w:rFonts w:hint="eastAsia" w:ascii="宋体" w:hAnsi="宋体"/>
          <w:color w:val="000000"/>
          <w:szCs w:val="21"/>
          <w:lang w:val="en-GB"/>
        </w:rPr>
        <w:t>注：1.此表内容必须与响应文件中所介绍的内容一致。</w:t>
      </w:r>
    </w:p>
    <w:p w14:paraId="723C188A">
      <w:pPr>
        <w:pStyle w:val="8"/>
        <w:spacing w:after="0" w:line="360" w:lineRule="auto"/>
        <w:rPr>
          <w:rFonts w:ascii="宋体" w:hAnsi="宋体"/>
          <w:color w:val="000000"/>
          <w:sz w:val="21"/>
          <w:szCs w:val="21"/>
          <w:lang w:val="en-GB"/>
        </w:rPr>
      </w:pPr>
    </w:p>
    <w:p w14:paraId="683E2784">
      <w:pPr>
        <w:pStyle w:val="8"/>
        <w:spacing w:after="0" w:line="360" w:lineRule="auto"/>
        <w:rPr>
          <w:rFonts w:ascii="宋体" w:hAnsi="宋体"/>
          <w:color w:val="000000"/>
          <w:sz w:val="21"/>
          <w:szCs w:val="21"/>
        </w:rPr>
      </w:pPr>
      <w:r>
        <w:rPr>
          <w:rFonts w:hint="eastAsia" w:ascii="宋体" w:hAnsi="宋体"/>
          <w:color w:val="000000"/>
          <w:szCs w:val="21"/>
        </w:rPr>
        <w:br w:type="page"/>
      </w:r>
    </w:p>
    <w:p w14:paraId="48ED21C3">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1.2技术评审自查表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825"/>
        <w:gridCol w:w="3150"/>
        <w:gridCol w:w="2864"/>
      </w:tblGrid>
      <w:tr w14:paraId="1BAED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511E9FAD">
            <w:pPr>
              <w:jc w:val="center"/>
              <w:rPr>
                <w:rFonts w:ascii="宋体" w:hAnsi="宋体"/>
                <w:b/>
                <w:color w:val="000000"/>
                <w:szCs w:val="21"/>
              </w:rPr>
            </w:pPr>
            <w:r>
              <w:rPr>
                <w:rFonts w:hint="eastAsia" w:ascii="宋体" w:hAnsi="宋体"/>
                <w:b/>
                <w:color w:val="000000"/>
                <w:szCs w:val="21"/>
              </w:rPr>
              <w:t>序号</w:t>
            </w:r>
          </w:p>
        </w:tc>
        <w:tc>
          <w:tcPr>
            <w:tcW w:w="1071" w:type="pct"/>
            <w:tcBorders>
              <w:top w:val="single" w:color="auto" w:sz="4" w:space="0"/>
              <w:left w:val="single" w:color="auto" w:sz="4" w:space="0"/>
              <w:bottom w:val="single" w:color="auto" w:sz="4" w:space="0"/>
              <w:right w:val="single" w:color="auto" w:sz="4" w:space="0"/>
            </w:tcBorders>
            <w:noWrap/>
            <w:vAlign w:val="center"/>
          </w:tcPr>
          <w:p w14:paraId="5B5D4D3D">
            <w:pPr>
              <w:jc w:val="center"/>
              <w:rPr>
                <w:rFonts w:ascii="宋体" w:hAnsi="宋体"/>
                <w:b/>
                <w:color w:val="000000"/>
                <w:szCs w:val="21"/>
              </w:rPr>
            </w:pPr>
            <w:r>
              <w:rPr>
                <w:rFonts w:hint="eastAsia" w:ascii="宋体" w:hAnsi="宋体"/>
                <w:b/>
                <w:color w:val="000000"/>
                <w:szCs w:val="21"/>
              </w:rPr>
              <w:t>评审分项</w:t>
            </w:r>
          </w:p>
        </w:tc>
        <w:tc>
          <w:tcPr>
            <w:tcW w:w="1848" w:type="pct"/>
            <w:tcBorders>
              <w:top w:val="single" w:color="auto" w:sz="4" w:space="0"/>
              <w:left w:val="single" w:color="auto" w:sz="4" w:space="0"/>
              <w:bottom w:val="single" w:color="auto" w:sz="4" w:space="0"/>
              <w:right w:val="single" w:color="auto" w:sz="4" w:space="0"/>
            </w:tcBorders>
            <w:noWrap/>
            <w:vAlign w:val="center"/>
          </w:tcPr>
          <w:p w14:paraId="177D51EC">
            <w:pPr>
              <w:jc w:val="center"/>
              <w:rPr>
                <w:rFonts w:ascii="宋体" w:hAnsi="宋体"/>
                <w:b/>
                <w:color w:val="000000"/>
                <w:szCs w:val="21"/>
              </w:rPr>
            </w:pPr>
            <w:r>
              <w:rPr>
                <w:rFonts w:hint="eastAsia" w:ascii="宋体" w:hAnsi="宋体"/>
                <w:b/>
                <w:color w:val="000000"/>
                <w:szCs w:val="21"/>
              </w:rPr>
              <w:t>自评得分</w:t>
            </w:r>
          </w:p>
        </w:tc>
        <w:tc>
          <w:tcPr>
            <w:tcW w:w="1680" w:type="pct"/>
            <w:tcBorders>
              <w:top w:val="single" w:color="auto" w:sz="4" w:space="0"/>
              <w:left w:val="single" w:color="auto" w:sz="4" w:space="0"/>
              <w:bottom w:val="single" w:color="auto" w:sz="4" w:space="0"/>
              <w:right w:val="single" w:color="auto" w:sz="4" w:space="0"/>
            </w:tcBorders>
            <w:noWrap/>
            <w:vAlign w:val="center"/>
          </w:tcPr>
          <w:p w14:paraId="07E83720">
            <w:pPr>
              <w:jc w:val="center"/>
              <w:rPr>
                <w:rFonts w:ascii="宋体" w:hAnsi="宋体"/>
                <w:b/>
                <w:color w:val="000000"/>
                <w:szCs w:val="21"/>
              </w:rPr>
            </w:pPr>
            <w:r>
              <w:rPr>
                <w:rFonts w:hint="eastAsia" w:ascii="宋体" w:hAnsi="宋体"/>
                <w:b/>
                <w:color w:val="000000"/>
                <w:szCs w:val="21"/>
              </w:rPr>
              <w:t>证明文件（如有）</w:t>
            </w:r>
          </w:p>
        </w:tc>
      </w:tr>
      <w:tr w14:paraId="44C5E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307614B">
            <w:pPr>
              <w:jc w:val="center"/>
              <w:rPr>
                <w:rFonts w:ascii="宋体" w:hAnsi="宋体"/>
                <w:color w:val="000000"/>
                <w:szCs w:val="21"/>
              </w:rPr>
            </w:pPr>
            <w:r>
              <w:rPr>
                <w:rFonts w:hint="eastAsia" w:ascii="宋体" w:hAnsi="宋体"/>
                <w:color w:val="000000"/>
                <w:szCs w:val="21"/>
              </w:rPr>
              <w:t>1</w:t>
            </w:r>
          </w:p>
        </w:tc>
        <w:tc>
          <w:tcPr>
            <w:tcW w:w="1071" w:type="pct"/>
            <w:tcBorders>
              <w:top w:val="single" w:color="auto" w:sz="4" w:space="0"/>
              <w:left w:val="single" w:color="auto" w:sz="4" w:space="0"/>
              <w:bottom w:val="single" w:color="auto" w:sz="4" w:space="0"/>
              <w:right w:val="single" w:color="auto" w:sz="4" w:space="0"/>
            </w:tcBorders>
            <w:noWrap/>
            <w:vAlign w:val="center"/>
          </w:tcPr>
          <w:p w14:paraId="1438C832">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5F9EDC67">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14680262">
            <w:pPr>
              <w:rPr>
                <w:rFonts w:ascii="宋体" w:hAnsi="宋体"/>
                <w:color w:val="000000"/>
                <w:szCs w:val="21"/>
              </w:rPr>
            </w:pPr>
            <w:r>
              <w:rPr>
                <w:rFonts w:hint="eastAsia" w:ascii="宋体" w:hAnsi="宋体"/>
                <w:color w:val="000000"/>
                <w:szCs w:val="21"/>
              </w:rPr>
              <w:t>见响应文件（）页</w:t>
            </w:r>
          </w:p>
        </w:tc>
      </w:tr>
      <w:tr w14:paraId="2677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3DC0FF25">
            <w:pPr>
              <w:jc w:val="center"/>
              <w:rPr>
                <w:rFonts w:ascii="宋体" w:hAnsi="宋体"/>
                <w:color w:val="000000"/>
                <w:szCs w:val="21"/>
              </w:rPr>
            </w:pPr>
            <w:r>
              <w:rPr>
                <w:rFonts w:hint="eastAsia" w:ascii="宋体" w:hAnsi="宋体"/>
                <w:color w:val="000000"/>
                <w:szCs w:val="21"/>
              </w:rPr>
              <w:t>2</w:t>
            </w:r>
          </w:p>
        </w:tc>
        <w:tc>
          <w:tcPr>
            <w:tcW w:w="1071" w:type="pct"/>
            <w:tcBorders>
              <w:top w:val="single" w:color="auto" w:sz="4" w:space="0"/>
              <w:left w:val="single" w:color="auto" w:sz="4" w:space="0"/>
              <w:bottom w:val="single" w:color="auto" w:sz="4" w:space="0"/>
              <w:right w:val="single" w:color="auto" w:sz="4" w:space="0"/>
            </w:tcBorders>
            <w:noWrap/>
            <w:vAlign w:val="center"/>
          </w:tcPr>
          <w:p w14:paraId="78C29083">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0A8856E6">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3DEF277A">
            <w:pPr>
              <w:rPr>
                <w:rFonts w:ascii="宋体" w:hAnsi="宋体"/>
                <w:color w:val="000000"/>
                <w:szCs w:val="21"/>
              </w:rPr>
            </w:pPr>
            <w:r>
              <w:rPr>
                <w:rFonts w:hint="eastAsia" w:ascii="宋体" w:hAnsi="宋体"/>
                <w:color w:val="000000"/>
                <w:szCs w:val="21"/>
              </w:rPr>
              <w:t>见响应文件（）页</w:t>
            </w:r>
          </w:p>
        </w:tc>
      </w:tr>
      <w:tr w14:paraId="2351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467B5F0">
            <w:pPr>
              <w:jc w:val="center"/>
              <w:rPr>
                <w:rFonts w:ascii="宋体" w:hAnsi="宋体"/>
                <w:color w:val="000000"/>
                <w:szCs w:val="21"/>
              </w:rPr>
            </w:pPr>
            <w:r>
              <w:rPr>
                <w:rFonts w:hint="eastAsia" w:ascii="宋体" w:hAnsi="宋体"/>
                <w:color w:val="000000"/>
                <w:szCs w:val="21"/>
              </w:rPr>
              <w:t>3</w:t>
            </w:r>
          </w:p>
        </w:tc>
        <w:tc>
          <w:tcPr>
            <w:tcW w:w="1071" w:type="pct"/>
            <w:tcBorders>
              <w:top w:val="single" w:color="auto" w:sz="4" w:space="0"/>
              <w:left w:val="single" w:color="auto" w:sz="4" w:space="0"/>
              <w:bottom w:val="single" w:color="auto" w:sz="4" w:space="0"/>
              <w:right w:val="single" w:color="auto" w:sz="4" w:space="0"/>
            </w:tcBorders>
            <w:noWrap/>
            <w:vAlign w:val="center"/>
          </w:tcPr>
          <w:p w14:paraId="31D659E1">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52917BE8">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45C3F800">
            <w:pPr>
              <w:rPr>
                <w:rFonts w:ascii="宋体" w:hAnsi="宋体"/>
                <w:color w:val="000000"/>
                <w:szCs w:val="21"/>
              </w:rPr>
            </w:pPr>
            <w:r>
              <w:rPr>
                <w:rFonts w:hint="eastAsia" w:ascii="宋体" w:hAnsi="宋体"/>
                <w:color w:val="000000"/>
                <w:szCs w:val="21"/>
              </w:rPr>
              <w:t>见响应文件（）页</w:t>
            </w:r>
          </w:p>
        </w:tc>
      </w:tr>
      <w:tr w14:paraId="1878E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69420253">
            <w:pPr>
              <w:jc w:val="center"/>
              <w:rPr>
                <w:rFonts w:ascii="宋体" w:hAnsi="宋体"/>
                <w:color w:val="000000"/>
                <w:szCs w:val="21"/>
              </w:rPr>
            </w:pPr>
            <w:r>
              <w:rPr>
                <w:rFonts w:hint="eastAsia" w:ascii="宋体" w:hAnsi="宋体"/>
                <w:color w:val="000000"/>
                <w:szCs w:val="21"/>
              </w:rPr>
              <w:t>4</w:t>
            </w:r>
          </w:p>
        </w:tc>
        <w:tc>
          <w:tcPr>
            <w:tcW w:w="1071" w:type="pct"/>
            <w:tcBorders>
              <w:top w:val="single" w:color="auto" w:sz="4" w:space="0"/>
              <w:left w:val="single" w:color="auto" w:sz="4" w:space="0"/>
              <w:bottom w:val="single" w:color="auto" w:sz="4" w:space="0"/>
              <w:right w:val="single" w:color="auto" w:sz="4" w:space="0"/>
            </w:tcBorders>
            <w:noWrap/>
            <w:vAlign w:val="center"/>
          </w:tcPr>
          <w:p w14:paraId="5C538168">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1D95B5C5">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004929E0">
            <w:pPr>
              <w:rPr>
                <w:rFonts w:ascii="宋体" w:hAnsi="宋体"/>
                <w:color w:val="000000"/>
                <w:szCs w:val="21"/>
              </w:rPr>
            </w:pPr>
            <w:r>
              <w:rPr>
                <w:rFonts w:hint="eastAsia" w:ascii="宋体" w:hAnsi="宋体"/>
                <w:color w:val="000000"/>
                <w:szCs w:val="21"/>
              </w:rPr>
              <w:t>见响应文件（）页</w:t>
            </w:r>
          </w:p>
        </w:tc>
      </w:tr>
      <w:tr w14:paraId="1100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3B04C831">
            <w:pPr>
              <w:jc w:val="center"/>
              <w:rPr>
                <w:rFonts w:ascii="宋体" w:hAnsi="宋体"/>
                <w:color w:val="000000"/>
                <w:szCs w:val="21"/>
              </w:rPr>
            </w:pPr>
            <w:r>
              <w:rPr>
                <w:rFonts w:hint="eastAsia" w:ascii="宋体" w:hAnsi="宋体"/>
                <w:color w:val="000000"/>
                <w:szCs w:val="21"/>
              </w:rPr>
              <w:t>5</w:t>
            </w:r>
          </w:p>
        </w:tc>
        <w:tc>
          <w:tcPr>
            <w:tcW w:w="1071" w:type="pct"/>
            <w:tcBorders>
              <w:top w:val="single" w:color="auto" w:sz="4" w:space="0"/>
              <w:left w:val="single" w:color="auto" w:sz="4" w:space="0"/>
              <w:bottom w:val="single" w:color="auto" w:sz="4" w:space="0"/>
              <w:right w:val="single" w:color="auto" w:sz="4" w:space="0"/>
            </w:tcBorders>
            <w:noWrap/>
            <w:vAlign w:val="center"/>
          </w:tcPr>
          <w:p w14:paraId="1BC68022">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19282F8E">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410354AC">
            <w:pPr>
              <w:rPr>
                <w:rFonts w:ascii="宋体" w:hAnsi="宋体"/>
                <w:color w:val="000000"/>
                <w:szCs w:val="21"/>
              </w:rPr>
            </w:pPr>
            <w:r>
              <w:rPr>
                <w:rFonts w:hint="eastAsia" w:ascii="宋体" w:hAnsi="宋体"/>
                <w:color w:val="000000"/>
                <w:szCs w:val="21"/>
              </w:rPr>
              <w:t>见响应文件（）页</w:t>
            </w:r>
          </w:p>
        </w:tc>
      </w:tr>
      <w:tr w14:paraId="26CC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7DAC9E1B">
            <w:pPr>
              <w:jc w:val="center"/>
              <w:rPr>
                <w:rFonts w:ascii="宋体" w:hAnsi="宋体"/>
                <w:color w:val="000000"/>
                <w:szCs w:val="21"/>
              </w:rPr>
            </w:pPr>
            <w:r>
              <w:rPr>
                <w:rFonts w:hint="eastAsia" w:ascii="宋体" w:hAnsi="宋体"/>
                <w:color w:val="000000"/>
                <w:szCs w:val="21"/>
              </w:rPr>
              <w:t>6</w:t>
            </w:r>
          </w:p>
        </w:tc>
        <w:tc>
          <w:tcPr>
            <w:tcW w:w="1071" w:type="pct"/>
            <w:tcBorders>
              <w:top w:val="single" w:color="auto" w:sz="4" w:space="0"/>
              <w:left w:val="single" w:color="auto" w:sz="4" w:space="0"/>
              <w:bottom w:val="single" w:color="auto" w:sz="4" w:space="0"/>
              <w:right w:val="single" w:color="auto" w:sz="4" w:space="0"/>
            </w:tcBorders>
            <w:noWrap/>
            <w:vAlign w:val="center"/>
          </w:tcPr>
          <w:p w14:paraId="7565B625">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76FCFDAE">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2E78142D">
            <w:pPr>
              <w:rPr>
                <w:rFonts w:ascii="宋体" w:hAnsi="宋体"/>
                <w:color w:val="000000"/>
                <w:szCs w:val="21"/>
              </w:rPr>
            </w:pPr>
            <w:r>
              <w:rPr>
                <w:rFonts w:hint="eastAsia" w:ascii="宋体" w:hAnsi="宋体"/>
                <w:color w:val="000000"/>
                <w:szCs w:val="21"/>
              </w:rPr>
              <w:t>见响应文件（）页</w:t>
            </w:r>
          </w:p>
        </w:tc>
      </w:tr>
      <w:tr w14:paraId="2F824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2E4E7C41">
            <w:pPr>
              <w:jc w:val="center"/>
              <w:rPr>
                <w:rFonts w:ascii="宋体" w:hAnsi="宋体"/>
                <w:color w:val="000000"/>
                <w:szCs w:val="21"/>
              </w:rPr>
            </w:pPr>
            <w:r>
              <w:rPr>
                <w:rFonts w:hint="eastAsia" w:ascii="宋体" w:hAnsi="宋体"/>
                <w:color w:val="000000"/>
                <w:szCs w:val="21"/>
              </w:rPr>
              <w:t>7</w:t>
            </w:r>
          </w:p>
        </w:tc>
        <w:tc>
          <w:tcPr>
            <w:tcW w:w="1071" w:type="pct"/>
            <w:tcBorders>
              <w:top w:val="single" w:color="auto" w:sz="4" w:space="0"/>
              <w:left w:val="single" w:color="auto" w:sz="4" w:space="0"/>
              <w:bottom w:val="single" w:color="auto" w:sz="4" w:space="0"/>
              <w:right w:val="single" w:color="auto" w:sz="4" w:space="0"/>
            </w:tcBorders>
            <w:noWrap/>
            <w:vAlign w:val="center"/>
          </w:tcPr>
          <w:p w14:paraId="32539620">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51608B87">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64BD27BF">
            <w:pPr>
              <w:rPr>
                <w:rFonts w:ascii="宋体" w:hAnsi="宋体"/>
                <w:color w:val="000000"/>
                <w:szCs w:val="21"/>
              </w:rPr>
            </w:pPr>
            <w:r>
              <w:rPr>
                <w:rFonts w:hint="eastAsia" w:ascii="宋体" w:hAnsi="宋体"/>
                <w:color w:val="000000"/>
                <w:szCs w:val="21"/>
              </w:rPr>
              <w:t>见响应文件（）页</w:t>
            </w:r>
          </w:p>
        </w:tc>
      </w:tr>
      <w:tr w14:paraId="00B96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63753D3">
            <w:pPr>
              <w:jc w:val="center"/>
              <w:rPr>
                <w:rFonts w:ascii="宋体" w:hAnsi="宋体"/>
                <w:color w:val="000000"/>
                <w:szCs w:val="21"/>
              </w:rPr>
            </w:pPr>
            <w:r>
              <w:rPr>
                <w:rFonts w:hint="eastAsia" w:ascii="宋体" w:hAnsi="宋体"/>
                <w:color w:val="000000"/>
                <w:szCs w:val="21"/>
              </w:rPr>
              <w:t>8</w:t>
            </w:r>
          </w:p>
        </w:tc>
        <w:tc>
          <w:tcPr>
            <w:tcW w:w="1071" w:type="pct"/>
            <w:tcBorders>
              <w:top w:val="single" w:color="auto" w:sz="4" w:space="0"/>
              <w:left w:val="single" w:color="auto" w:sz="4" w:space="0"/>
              <w:bottom w:val="single" w:color="auto" w:sz="4" w:space="0"/>
              <w:right w:val="single" w:color="auto" w:sz="4" w:space="0"/>
            </w:tcBorders>
            <w:noWrap/>
            <w:vAlign w:val="center"/>
          </w:tcPr>
          <w:p w14:paraId="1D8F9835">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51C61148">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3AD0484F">
            <w:pPr>
              <w:rPr>
                <w:rFonts w:ascii="宋体" w:hAnsi="宋体"/>
                <w:color w:val="000000"/>
                <w:szCs w:val="21"/>
              </w:rPr>
            </w:pPr>
            <w:r>
              <w:rPr>
                <w:rFonts w:hint="eastAsia" w:ascii="宋体" w:hAnsi="宋体"/>
                <w:color w:val="000000"/>
                <w:szCs w:val="21"/>
              </w:rPr>
              <w:t>见响应文件（）页</w:t>
            </w:r>
          </w:p>
        </w:tc>
      </w:tr>
      <w:tr w14:paraId="65239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D441DC3">
            <w:pPr>
              <w:jc w:val="center"/>
              <w:rPr>
                <w:rFonts w:ascii="宋体" w:hAnsi="宋体"/>
                <w:color w:val="000000"/>
                <w:szCs w:val="21"/>
              </w:rPr>
            </w:pPr>
            <w:r>
              <w:rPr>
                <w:rFonts w:hint="eastAsia" w:ascii="宋体" w:hAnsi="宋体"/>
                <w:color w:val="000000"/>
                <w:szCs w:val="21"/>
              </w:rPr>
              <w:t>9</w:t>
            </w:r>
          </w:p>
        </w:tc>
        <w:tc>
          <w:tcPr>
            <w:tcW w:w="1071" w:type="pct"/>
            <w:tcBorders>
              <w:top w:val="single" w:color="auto" w:sz="4" w:space="0"/>
              <w:left w:val="single" w:color="auto" w:sz="4" w:space="0"/>
              <w:bottom w:val="single" w:color="auto" w:sz="4" w:space="0"/>
              <w:right w:val="single" w:color="auto" w:sz="4" w:space="0"/>
            </w:tcBorders>
            <w:noWrap/>
            <w:vAlign w:val="center"/>
          </w:tcPr>
          <w:p w14:paraId="586FD794">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62C68654">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79ED1C05">
            <w:pPr>
              <w:rPr>
                <w:rFonts w:ascii="宋体" w:hAnsi="宋体"/>
                <w:color w:val="000000"/>
                <w:szCs w:val="21"/>
              </w:rPr>
            </w:pPr>
            <w:r>
              <w:rPr>
                <w:rFonts w:hint="eastAsia" w:ascii="宋体" w:hAnsi="宋体"/>
                <w:color w:val="000000"/>
                <w:szCs w:val="21"/>
              </w:rPr>
              <w:t>见响应文件（）页</w:t>
            </w:r>
          </w:p>
        </w:tc>
      </w:tr>
      <w:tr w14:paraId="2152C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E3B3770">
            <w:pPr>
              <w:jc w:val="center"/>
              <w:rPr>
                <w:rFonts w:ascii="宋体" w:hAnsi="宋体"/>
                <w:color w:val="000000"/>
                <w:szCs w:val="21"/>
              </w:rPr>
            </w:pPr>
            <w:r>
              <w:rPr>
                <w:rFonts w:hint="eastAsia" w:ascii="宋体" w:hAnsi="宋体"/>
                <w:color w:val="000000"/>
                <w:szCs w:val="21"/>
              </w:rPr>
              <w:t>…</w:t>
            </w:r>
          </w:p>
        </w:tc>
        <w:tc>
          <w:tcPr>
            <w:tcW w:w="1071" w:type="pct"/>
            <w:tcBorders>
              <w:top w:val="single" w:color="auto" w:sz="4" w:space="0"/>
              <w:left w:val="single" w:color="auto" w:sz="4" w:space="0"/>
              <w:bottom w:val="single" w:color="auto" w:sz="4" w:space="0"/>
              <w:right w:val="single" w:color="auto" w:sz="4" w:space="0"/>
            </w:tcBorders>
            <w:noWrap/>
            <w:vAlign w:val="center"/>
          </w:tcPr>
          <w:p w14:paraId="1535351B">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4DB03554">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15C7FE81">
            <w:pPr>
              <w:rPr>
                <w:rFonts w:ascii="宋体" w:hAnsi="宋体"/>
                <w:color w:val="000000"/>
                <w:szCs w:val="21"/>
              </w:rPr>
            </w:pPr>
          </w:p>
        </w:tc>
      </w:tr>
    </w:tbl>
    <w:p w14:paraId="6E4B15E7">
      <w:pPr>
        <w:pStyle w:val="8"/>
        <w:spacing w:after="0" w:line="360" w:lineRule="auto"/>
        <w:ind w:left="424" w:hanging="424" w:hangingChars="202"/>
        <w:rPr>
          <w:rFonts w:ascii="宋体" w:hAnsi="宋体"/>
          <w:color w:val="000000"/>
          <w:sz w:val="21"/>
          <w:szCs w:val="21"/>
          <w:lang w:val="en-GB"/>
        </w:rPr>
      </w:pPr>
      <w:r>
        <w:rPr>
          <w:rFonts w:hint="eastAsia" w:ascii="宋体" w:hAnsi="宋体"/>
          <w:color w:val="000000"/>
          <w:sz w:val="21"/>
          <w:szCs w:val="21"/>
          <w:lang w:val="en-GB"/>
        </w:rPr>
        <w:t>注：</w:t>
      </w:r>
      <w:r>
        <w:rPr>
          <w:rFonts w:hint="eastAsia" w:ascii="宋体" w:hAnsi="宋体"/>
          <w:color w:val="000000"/>
          <w:sz w:val="21"/>
          <w:szCs w:val="21"/>
        </w:rPr>
        <w:t>供应商应根据《技术评审表》的各项内容填写此表</w:t>
      </w:r>
      <w:r>
        <w:rPr>
          <w:rFonts w:hint="eastAsia" w:ascii="宋体" w:hAnsi="宋体"/>
          <w:color w:val="000000"/>
          <w:sz w:val="21"/>
          <w:szCs w:val="21"/>
          <w:lang w:val="en-GB"/>
        </w:rPr>
        <w:t>，如自评得分与证明材料不一致，评审委员会将有可能做出对供应商不利的评定。</w:t>
      </w:r>
    </w:p>
    <w:p w14:paraId="1773C0EF">
      <w:pPr>
        <w:pStyle w:val="8"/>
        <w:spacing w:after="0" w:line="360" w:lineRule="auto"/>
        <w:rPr>
          <w:rFonts w:ascii="宋体" w:hAnsi="宋体"/>
          <w:color w:val="000000"/>
          <w:sz w:val="21"/>
          <w:szCs w:val="21"/>
          <w:lang w:val="en-GB"/>
        </w:rPr>
      </w:pPr>
    </w:p>
    <w:p w14:paraId="7459D767">
      <w:pPr>
        <w:pStyle w:val="8"/>
        <w:spacing w:after="0" w:line="360" w:lineRule="auto"/>
        <w:rPr>
          <w:rFonts w:ascii="宋体" w:hAnsi="宋体"/>
          <w:color w:val="000000"/>
          <w:sz w:val="21"/>
          <w:szCs w:val="21"/>
          <w:lang w:val="en-GB"/>
        </w:rPr>
      </w:pPr>
    </w:p>
    <w:p w14:paraId="3428FA8F">
      <w:pPr>
        <w:pStyle w:val="8"/>
        <w:spacing w:after="0" w:line="360" w:lineRule="auto"/>
        <w:rPr>
          <w:rFonts w:ascii="宋体" w:hAnsi="宋体"/>
          <w:color w:val="000000"/>
          <w:sz w:val="21"/>
          <w:szCs w:val="21"/>
        </w:rPr>
      </w:pPr>
    </w:p>
    <w:p w14:paraId="6B8AEFF0">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1.3商务评审自查表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825"/>
        <w:gridCol w:w="3150"/>
        <w:gridCol w:w="2864"/>
      </w:tblGrid>
      <w:tr w14:paraId="1610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7682FD85">
            <w:pPr>
              <w:jc w:val="center"/>
              <w:rPr>
                <w:rFonts w:ascii="宋体" w:hAnsi="宋体"/>
                <w:b/>
                <w:color w:val="000000"/>
                <w:szCs w:val="21"/>
              </w:rPr>
            </w:pPr>
            <w:r>
              <w:rPr>
                <w:rFonts w:hint="eastAsia" w:ascii="宋体" w:hAnsi="宋体"/>
                <w:b/>
                <w:color w:val="000000"/>
                <w:szCs w:val="21"/>
              </w:rPr>
              <w:t>序号</w:t>
            </w:r>
          </w:p>
        </w:tc>
        <w:tc>
          <w:tcPr>
            <w:tcW w:w="1071" w:type="pct"/>
            <w:tcBorders>
              <w:top w:val="single" w:color="auto" w:sz="4" w:space="0"/>
              <w:left w:val="single" w:color="auto" w:sz="4" w:space="0"/>
              <w:bottom w:val="single" w:color="auto" w:sz="4" w:space="0"/>
              <w:right w:val="single" w:color="auto" w:sz="4" w:space="0"/>
            </w:tcBorders>
            <w:noWrap/>
            <w:vAlign w:val="center"/>
          </w:tcPr>
          <w:p w14:paraId="3946FAB1">
            <w:pPr>
              <w:jc w:val="center"/>
              <w:rPr>
                <w:rFonts w:ascii="宋体" w:hAnsi="宋体"/>
                <w:b/>
                <w:color w:val="000000"/>
                <w:szCs w:val="21"/>
              </w:rPr>
            </w:pPr>
            <w:r>
              <w:rPr>
                <w:rFonts w:hint="eastAsia" w:ascii="宋体" w:hAnsi="宋体"/>
                <w:b/>
                <w:color w:val="000000"/>
                <w:szCs w:val="21"/>
              </w:rPr>
              <w:t>评审分项</w:t>
            </w:r>
          </w:p>
        </w:tc>
        <w:tc>
          <w:tcPr>
            <w:tcW w:w="1848" w:type="pct"/>
            <w:tcBorders>
              <w:top w:val="single" w:color="auto" w:sz="4" w:space="0"/>
              <w:left w:val="single" w:color="auto" w:sz="4" w:space="0"/>
              <w:bottom w:val="single" w:color="auto" w:sz="4" w:space="0"/>
              <w:right w:val="single" w:color="auto" w:sz="4" w:space="0"/>
            </w:tcBorders>
            <w:noWrap/>
            <w:vAlign w:val="center"/>
          </w:tcPr>
          <w:p w14:paraId="5E2014A8">
            <w:pPr>
              <w:jc w:val="center"/>
              <w:rPr>
                <w:rFonts w:ascii="宋体" w:hAnsi="宋体"/>
                <w:b/>
                <w:color w:val="000000"/>
                <w:szCs w:val="21"/>
              </w:rPr>
            </w:pPr>
            <w:r>
              <w:rPr>
                <w:rFonts w:hint="eastAsia" w:ascii="宋体" w:hAnsi="宋体"/>
                <w:b/>
                <w:color w:val="000000"/>
                <w:szCs w:val="21"/>
              </w:rPr>
              <w:t>自评得分</w:t>
            </w:r>
          </w:p>
        </w:tc>
        <w:tc>
          <w:tcPr>
            <w:tcW w:w="1680" w:type="pct"/>
            <w:tcBorders>
              <w:top w:val="single" w:color="auto" w:sz="4" w:space="0"/>
              <w:left w:val="single" w:color="auto" w:sz="4" w:space="0"/>
              <w:bottom w:val="single" w:color="auto" w:sz="4" w:space="0"/>
              <w:right w:val="single" w:color="auto" w:sz="4" w:space="0"/>
            </w:tcBorders>
            <w:noWrap/>
            <w:vAlign w:val="center"/>
          </w:tcPr>
          <w:p w14:paraId="6018B04B">
            <w:pPr>
              <w:jc w:val="center"/>
              <w:rPr>
                <w:rFonts w:ascii="宋体" w:hAnsi="宋体"/>
                <w:b/>
                <w:color w:val="000000"/>
                <w:szCs w:val="21"/>
              </w:rPr>
            </w:pPr>
            <w:r>
              <w:rPr>
                <w:rFonts w:hint="eastAsia" w:ascii="宋体" w:hAnsi="宋体"/>
                <w:b/>
                <w:color w:val="000000"/>
                <w:szCs w:val="21"/>
              </w:rPr>
              <w:t>证明文件（如有）</w:t>
            </w:r>
          </w:p>
        </w:tc>
      </w:tr>
      <w:tr w14:paraId="65047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38500547">
            <w:pPr>
              <w:jc w:val="center"/>
              <w:rPr>
                <w:rFonts w:ascii="宋体" w:hAnsi="宋体"/>
                <w:color w:val="000000"/>
                <w:szCs w:val="21"/>
              </w:rPr>
            </w:pPr>
            <w:r>
              <w:rPr>
                <w:rFonts w:hint="eastAsia" w:ascii="宋体" w:hAnsi="宋体"/>
                <w:color w:val="000000"/>
                <w:szCs w:val="21"/>
              </w:rPr>
              <w:t>1</w:t>
            </w:r>
          </w:p>
        </w:tc>
        <w:tc>
          <w:tcPr>
            <w:tcW w:w="1071" w:type="pct"/>
            <w:tcBorders>
              <w:top w:val="single" w:color="auto" w:sz="4" w:space="0"/>
              <w:left w:val="single" w:color="auto" w:sz="4" w:space="0"/>
              <w:bottom w:val="single" w:color="auto" w:sz="4" w:space="0"/>
              <w:right w:val="single" w:color="auto" w:sz="4" w:space="0"/>
            </w:tcBorders>
            <w:noWrap/>
            <w:vAlign w:val="center"/>
          </w:tcPr>
          <w:p w14:paraId="05051826">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057A0AE9">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094A59B9">
            <w:pPr>
              <w:rPr>
                <w:rFonts w:ascii="宋体" w:hAnsi="宋体"/>
                <w:color w:val="000000"/>
                <w:szCs w:val="21"/>
              </w:rPr>
            </w:pPr>
            <w:r>
              <w:rPr>
                <w:rFonts w:hint="eastAsia" w:ascii="宋体" w:hAnsi="宋体"/>
                <w:color w:val="000000"/>
                <w:szCs w:val="21"/>
              </w:rPr>
              <w:t>见响应文件（）页</w:t>
            </w:r>
          </w:p>
        </w:tc>
      </w:tr>
      <w:tr w14:paraId="2008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2ED186F7">
            <w:pPr>
              <w:jc w:val="center"/>
              <w:rPr>
                <w:rFonts w:ascii="宋体" w:hAnsi="宋体"/>
                <w:color w:val="000000"/>
                <w:szCs w:val="21"/>
              </w:rPr>
            </w:pPr>
            <w:r>
              <w:rPr>
                <w:rFonts w:hint="eastAsia" w:ascii="宋体" w:hAnsi="宋体"/>
                <w:color w:val="000000"/>
                <w:szCs w:val="21"/>
              </w:rPr>
              <w:t>2</w:t>
            </w:r>
          </w:p>
        </w:tc>
        <w:tc>
          <w:tcPr>
            <w:tcW w:w="1071" w:type="pct"/>
            <w:tcBorders>
              <w:top w:val="single" w:color="auto" w:sz="4" w:space="0"/>
              <w:left w:val="single" w:color="auto" w:sz="4" w:space="0"/>
              <w:bottom w:val="single" w:color="auto" w:sz="4" w:space="0"/>
              <w:right w:val="single" w:color="auto" w:sz="4" w:space="0"/>
            </w:tcBorders>
            <w:noWrap/>
            <w:vAlign w:val="center"/>
          </w:tcPr>
          <w:p w14:paraId="275DD330">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45FFC1EE">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7D5142D2">
            <w:pPr>
              <w:rPr>
                <w:rFonts w:ascii="宋体" w:hAnsi="宋体"/>
                <w:color w:val="000000"/>
                <w:szCs w:val="21"/>
              </w:rPr>
            </w:pPr>
            <w:r>
              <w:rPr>
                <w:rFonts w:hint="eastAsia" w:ascii="宋体" w:hAnsi="宋体"/>
                <w:color w:val="000000"/>
                <w:szCs w:val="21"/>
              </w:rPr>
              <w:t>见响应文件（）页</w:t>
            </w:r>
          </w:p>
        </w:tc>
      </w:tr>
      <w:tr w14:paraId="691E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5B0E1DC6">
            <w:pPr>
              <w:jc w:val="center"/>
              <w:rPr>
                <w:rFonts w:ascii="宋体" w:hAnsi="宋体"/>
                <w:color w:val="000000"/>
                <w:szCs w:val="21"/>
              </w:rPr>
            </w:pPr>
            <w:r>
              <w:rPr>
                <w:rFonts w:hint="eastAsia" w:ascii="宋体" w:hAnsi="宋体"/>
                <w:color w:val="000000"/>
                <w:szCs w:val="21"/>
              </w:rPr>
              <w:t>3</w:t>
            </w:r>
          </w:p>
        </w:tc>
        <w:tc>
          <w:tcPr>
            <w:tcW w:w="1071" w:type="pct"/>
            <w:tcBorders>
              <w:top w:val="single" w:color="auto" w:sz="4" w:space="0"/>
              <w:left w:val="single" w:color="auto" w:sz="4" w:space="0"/>
              <w:bottom w:val="single" w:color="auto" w:sz="4" w:space="0"/>
              <w:right w:val="single" w:color="auto" w:sz="4" w:space="0"/>
            </w:tcBorders>
            <w:noWrap/>
            <w:vAlign w:val="center"/>
          </w:tcPr>
          <w:p w14:paraId="078A0AF0">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2096203E">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6CB108BA">
            <w:pPr>
              <w:rPr>
                <w:rFonts w:ascii="宋体" w:hAnsi="宋体"/>
                <w:color w:val="000000"/>
                <w:szCs w:val="21"/>
              </w:rPr>
            </w:pPr>
            <w:r>
              <w:rPr>
                <w:rFonts w:hint="eastAsia" w:ascii="宋体" w:hAnsi="宋体"/>
                <w:color w:val="000000"/>
                <w:szCs w:val="21"/>
              </w:rPr>
              <w:t>见响应文件（）页</w:t>
            </w:r>
          </w:p>
        </w:tc>
      </w:tr>
      <w:tr w14:paraId="36B0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2D3186C3">
            <w:pPr>
              <w:jc w:val="center"/>
              <w:rPr>
                <w:rFonts w:ascii="宋体" w:hAnsi="宋体"/>
                <w:color w:val="000000"/>
                <w:szCs w:val="21"/>
              </w:rPr>
            </w:pPr>
            <w:r>
              <w:rPr>
                <w:rFonts w:hint="eastAsia" w:ascii="宋体" w:hAnsi="宋体"/>
                <w:color w:val="000000"/>
                <w:szCs w:val="21"/>
              </w:rPr>
              <w:t>4</w:t>
            </w:r>
          </w:p>
        </w:tc>
        <w:tc>
          <w:tcPr>
            <w:tcW w:w="1071" w:type="pct"/>
            <w:tcBorders>
              <w:top w:val="single" w:color="auto" w:sz="4" w:space="0"/>
              <w:left w:val="single" w:color="auto" w:sz="4" w:space="0"/>
              <w:bottom w:val="single" w:color="auto" w:sz="4" w:space="0"/>
              <w:right w:val="single" w:color="auto" w:sz="4" w:space="0"/>
            </w:tcBorders>
            <w:noWrap/>
            <w:vAlign w:val="center"/>
          </w:tcPr>
          <w:p w14:paraId="5CBE4D74">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2B5222C6">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5271792D">
            <w:pPr>
              <w:rPr>
                <w:rFonts w:ascii="宋体" w:hAnsi="宋体"/>
                <w:color w:val="000000"/>
                <w:szCs w:val="21"/>
              </w:rPr>
            </w:pPr>
            <w:r>
              <w:rPr>
                <w:rFonts w:hint="eastAsia" w:ascii="宋体" w:hAnsi="宋体"/>
                <w:color w:val="000000"/>
                <w:szCs w:val="21"/>
              </w:rPr>
              <w:t>见响应文件（）页</w:t>
            </w:r>
          </w:p>
        </w:tc>
      </w:tr>
      <w:tr w14:paraId="528D0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5C520F7">
            <w:pPr>
              <w:jc w:val="center"/>
              <w:rPr>
                <w:rFonts w:ascii="宋体" w:hAnsi="宋体"/>
                <w:color w:val="000000"/>
                <w:szCs w:val="21"/>
              </w:rPr>
            </w:pPr>
            <w:r>
              <w:rPr>
                <w:rFonts w:hint="eastAsia" w:ascii="宋体" w:hAnsi="宋体"/>
                <w:color w:val="000000"/>
                <w:szCs w:val="21"/>
              </w:rPr>
              <w:t>5</w:t>
            </w:r>
          </w:p>
        </w:tc>
        <w:tc>
          <w:tcPr>
            <w:tcW w:w="1071" w:type="pct"/>
            <w:tcBorders>
              <w:top w:val="single" w:color="auto" w:sz="4" w:space="0"/>
              <w:left w:val="single" w:color="auto" w:sz="4" w:space="0"/>
              <w:bottom w:val="single" w:color="auto" w:sz="4" w:space="0"/>
              <w:right w:val="single" w:color="auto" w:sz="4" w:space="0"/>
            </w:tcBorders>
            <w:noWrap/>
            <w:vAlign w:val="center"/>
          </w:tcPr>
          <w:p w14:paraId="3338E406">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18895442">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2E8F7BF4">
            <w:pPr>
              <w:rPr>
                <w:rFonts w:ascii="宋体" w:hAnsi="宋体"/>
                <w:color w:val="000000"/>
                <w:szCs w:val="21"/>
              </w:rPr>
            </w:pPr>
            <w:r>
              <w:rPr>
                <w:rFonts w:hint="eastAsia" w:ascii="宋体" w:hAnsi="宋体"/>
                <w:color w:val="000000"/>
                <w:szCs w:val="21"/>
              </w:rPr>
              <w:t>见响应文件（）页</w:t>
            </w:r>
          </w:p>
        </w:tc>
      </w:tr>
      <w:tr w14:paraId="388C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121F2BFD">
            <w:pPr>
              <w:jc w:val="center"/>
              <w:rPr>
                <w:rFonts w:ascii="宋体" w:hAnsi="宋体"/>
                <w:color w:val="000000"/>
                <w:szCs w:val="21"/>
              </w:rPr>
            </w:pPr>
            <w:r>
              <w:rPr>
                <w:rFonts w:hint="eastAsia" w:ascii="宋体" w:hAnsi="宋体"/>
                <w:color w:val="000000"/>
                <w:szCs w:val="21"/>
              </w:rPr>
              <w:t>6</w:t>
            </w:r>
          </w:p>
        </w:tc>
        <w:tc>
          <w:tcPr>
            <w:tcW w:w="1071" w:type="pct"/>
            <w:tcBorders>
              <w:top w:val="single" w:color="auto" w:sz="4" w:space="0"/>
              <w:left w:val="single" w:color="auto" w:sz="4" w:space="0"/>
              <w:bottom w:val="single" w:color="auto" w:sz="4" w:space="0"/>
              <w:right w:val="single" w:color="auto" w:sz="4" w:space="0"/>
            </w:tcBorders>
            <w:noWrap/>
            <w:vAlign w:val="center"/>
          </w:tcPr>
          <w:p w14:paraId="356D746F">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44D8501D">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7AE114B4">
            <w:pPr>
              <w:rPr>
                <w:rFonts w:ascii="宋体" w:hAnsi="宋体"/>
                <w:color w:val="000000"/>
                <w:szCs w:val="21"/>
              </w:rPr>
            </w:pPr>
            <w:r>
              <w:rPr>
                <w:rFonts w:hint="eastAsia" w:ascii="宋体" w:hAnsi="宋体"/>
                <w:color w:val="000000"/>
                <w:szCs w:val="21"/>
              </w:rPr>
              <w:t>见响应文件（）页</w:t>
            </w:r>
          </w:p>
        </w:tc>
      </w:tr>
      <w:tr w14:paraId="76B2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05C1808">
            <w:pPr>
              <w:jc w:val="center"/>
              <w:rPr>
                <w:rFonts w:ascii="宋体" w:hAnsi="宋体"/>
                <w:color w:val="000000"/>
                <w:szCs w:val="21"/>
              </w:rPr>
            </w:pPr>
            <w:r>
              <w:rPr>
                <w:rFonts w:hint="eastAsia" w:ascii="宋体" w:hAnsi="宋体"/>
                <w:color w:val="000000"/>
                <w:szCs w:val="21"/>
              </w:rPr>
              <w:t>7</w:t>
            </w:r>
          </w:p>
        </w:tc>
        <w:tc>
          <w:tcPr>
            <w:tcW w:w="1071" w:type="pct"/>
            <w:tcBorders>
              <w:top w:val="single" w:color="auto" w:sz="4" w:space="0"/>
              <w:left w:val="single" w:color="auto" w:sz="4" w:space="0"/>
              <w:bottom w:val="single" w:color="auto" w:sz="4" w:space="0"/>
              <w:right w:val="single" w:color="auto" w:sz="4" w:space="0"/>
            </w:tcBorders>
            <w:noWrap/>
            <w:vAlign w:val="center"/>
          </w:tcPr>
          <w:p w14:paraId="6638823D">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7214D0C6">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774AFF9E">
            <w:pPr>
              <w:rPr>
                <w:rFonts w:ascii="宋体" w:hAnsi="宋体"/>
                <w:color w:val="000000"/>
                <w:szCs w:val="21"/>
              </w:rPr>
            </w:pPr>
            <w:r>
              <w:rPr>
                <w:rFonts w:hint="eastAsia" w:ascii="宋体" w:hAnsi="宋体"/>
                <w:color w:val="000000"/>
                <w:szCs w:val="21"/>
              </w:rPr>
              <w:t>见响应文件（）页</w:t>
            </w:r>
          </w:p>
        </w:tc>
      </w:tr>
      <w:tr w14:paraId="5AEDE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4A361F59">
            <w:pPr>
              <w:jc w:val="center"/>
              <w:rPr>
                <w:rFonts w:ascii="宋体" w:hAnsi="宋体"/>
                <w:color w:val="000000"/>
                <w:szCs w:val="21"/>
              </w:rPr>
            </w:pPr>
            <w:r>
              <w:rPr>
                <w:rFonts w:hint="eastAsia" w:ascii="宋体" w:hAnsi="宋体"/>
                <w:color w:val="000000"/>
                <w:szCs w:val="21"/>
              </w:rPr>
              <w:t>8</w:t>
            </w:r>
          </w:p>
        </w:tc>
        <w:tc>
          <w:tcPr>
            <w:tcW w:w="1071" w:type="pct"/>
            <w:tcBorders>
              <w:top w:val="single" w:color="auto" w:sz="4" w:space="0"/>
              <w:left w:val="single" w:color="auto" w:sz="4" w:space="0"/>
              <w:bottom w:val="single" w:color="auto" w:sz="4" w:space="0"/>
              <w:right w:val="single" w:color="auto" w:sz="4" w:space="0"/>
            </w:tcBorders>
            <w:noWrap/>
            <w:vAlign w:val="center"/>
          </w:tcPr>
          <w:p w14:paraId="001BD6EA">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1EE75A3A">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2099C3CE">
            <w:pPr>
              <w:rPr>
                <w:rFonts w:ascii="宋体" w:hAnsi="宋体"/>
                <w:color w:val="000000"/>
                <w:szCs w:val="21"/>
              </w:rPr>
            </w:pPr>
            <w:r>
              <w:rPr>
                <w:rFonts w:hint="eastAsia" w:ascii="宋体" w:hAnsi="宋体"/>
                <w:color w:val="000000"/>
                <w:szCs w:val="21"/>
              </w:rPr>
              <w:t>见响应文件（）页</w:t>
            </w:r>
          </w:p>
        </w:tc>
      </w:tr>
      <w:tr w14:paraId="2C4F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28FEAAD5">
            <w:pPr>
              <w:jc w:val="center"/>
              <w:rPr>
                <w:rFonts w:ascii="宋体" w:hAnsi="宋体"/>
                <w:color w:val="000000"/>
                <w:szCs w:val="21"/>
              </w:rPr>
            </w:pPr>
            <w:r>
              <w:rPr>
                <w:rFonts w:hint="eastAsia" w:ascii="宋体" w:hAnsi="宋体"/>
                <w:color w:val="000000"/>
                <w:szCs w:val="21"/>
              </w:rPr>
              <w:t>9</w:t>
            </w:r>
          </w:p>
        </w:tc>
        <w:tc>
          <w:tcPr>
            <w:tcW w:w="1071" w:type="pct"/>
            <w:tcBorders>
              <w:top w:val="single" w:color="auto" w:sz="4" w:space="0"/>
              <w:left w:val="single" w:color="auto" w:sz="4" w:space="0"/>
              <w:bottom w:val="single" w:color="auto" w:sz="4" w:space="0"/>
              <w:right w:val="single" w:color="auto" w:sz="4" w:space="0"/>
            </w:tcBorders>
            <w:noWrap/>
            <w:vAlign w:val="center"/>
          </w:tcPr>
          <w:p w14:paraId="5D0D3247">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6D4136B4">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2936B551">
            <w:pPr>
              <w:rPr>
                <w:rFonts w:ascii="宋体" w:hAnsi="宋体"/>
                <w:color w:val="000000"/>
                <w:szCs w:val="21"/>
              </w:rPr>
            </w:pPr>
            <w:r>
              <w:rPr>
                <w:rFonts w:hint="eastAsia" w:ascii="宋体" w:hAnsi="宋体"/>
                <w:color w:val="000000"/>
                <w:szCs w:val="21"/>
              </w:rPr>
              <w:t>见响应文件（）页</w:t>
            </w:r>
          </w:p>
        </w:tc>
      </w:tr>
      <w:tr w14:paraId="04A9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noWrap/>
            <w:vAlign w:val="center"/>
          </w:tcPr>
          <w:p w14:paraId="690AF1EE">
            <w:pPr>
              <w:jc w:val="center"/>
              <w:rPr>
                <w:rFonts w:ascii="宋体" w:hAnsi="宋体"/>
                <w:color w:val="000000"/>
                <w:szCs w:val="21"/>
              </w:rPr>
            </w:pPr>
            <w:r>
              <w:rPr>
                <w:rFonts w:hint="eastAsia" w:ascii="宋体" w:hAnsi="宋体"/>
                <w:color w:val="000000"/>
                <w:szCs w:val="21"/>
              </w:rPr>
              <w:t>…</w:t>
            </w:r>
          </w:p>
        </w:tc>
        <w:tc>
          <w:tcPr>
            <w:tcW w:w="1071" w:type="pct"/>
            <w:tcBorders>
              <w:top w:val="single" w:color="auto" w:sz="4" w:space="0"/>
              <w:left w:val="single" w:color="auto" w:sz="4" w:space="0"/>
              <w:bottom w:val="single" w:color="auto" w:sz="4" w:space="0"/>
              <w:right w:val="single" w:color="auto" w:sz="4" w:space="0"/>
            </w:tcBorders>
            <w:noWrap/>
            <w:vAlign w:val="center"/>
          </w:tcPr>
          <w:p w14:paraId="660D66BA">
            <w:pPr>
              <w:jc w:val="center"/>
              <w:rPr>
                <w:rFonts w:ascii="宋体" w:hAnsi="宋体"/>
                <w:color w:val="000000"/>
                <w:szCs w:val="21"/>
              </w:rPr>
            </w:pPr>
          </w:p>
        </w:tc>
        <w:tc>
          <w:tcPr>
            <w:tcW w:w="1848" w:type="pct"/>
            <w:tcBorders>
              <w:top w:val="single" w:color="auto" w:sz="4" w:space="0"/>
              <w:left w:val="single" w:color="auto" w:sz="4" w:space="0"/>
              <w:bottom w:val="single" w:color="auto" w:sz="4" w:space="0"/>
              <w:right w:val="single" w:color="auto" w:sz="4" w:space="0"/>
            </w:tcBorders>
            <w:noWrap/>
            <w:vAlign w:val="center"/>
          </w:tcPr>
          <w:p w14:paraId="355923CD">
            <w:pPr>
              <w:jc w:val="center"/>
              <w:rPr>
                <w:rFonts w:ascii="宋体" w:hAnsi="宋体"/>
                <w:color w:val="000000"/>
                <w:szCs w:val="21"/>
              </w:rPr>
            </w:pPr>
          </w:p>
        </w:tc>
        <w:tc>
          <w:tcPr>
            <w:tcW w:w="1680" w:type="pct"/>
            <w:tcBorders>
              <w:top w:val="single" w:color="auto" w:sz="4" w:space="0"/>
              <w:left w:val="single" w:color="auto" w:sz="4" w:space="0"/>
              <w:bottom w:val="single" w:color="auto" w:sz="4" w:space="0"/>
              <w:right w:val="single" w:color="auto" w:sz="4" w:space="0"/>
            </w:tcBorders>
            <w:noWrap/>
            <w:vAlign w:val="center"/>
          </w:tcPr>
          <w:p w14:paraId="57635C4C">
            <w:pPr>
              <w:rPr>
                <w:rFonts w:ascii="宋体" w:hAnsi="宋体"/>
                <w:color w:val="000000"/>
                <w:szCs w:val="21"/>
              </w:rPr>
            </w:pPr>
          </w:p>
        </w:tc>
      </w:tr>
    </w:tbl>
    <w:p w14:paraId="3EE77952">
      <w:pPr>
        <w:pStyle w:val="8"/>
        <w:spacing w:after="0" w:line="360" w:lineRule="auto"/>
        <w:ind w:left="424" w:hanging="424" w:hangingChars="202"/>
        <w:rPr>
          <w:rFonts w:ascii="宋体" w:hAnsi="宋体"/>
          <w:color w:val="000000"/>
          <w:sz w:val="21"/>
          <w:szCs w:val="21"/>
          <w:lang w:val="en-GB"/>
        </w:rPr>
      </w:pPr>
      <w:r>
        <w:rPr>
          <w:rFonts w:hint="eastAsia" w:ascii="宋体" w:hAnsi="宋体"/>
          <w:color w:val="000000"/>
          <w:sz w:val="21"/>
          <w:szCs w:val="21"/>
          <w:lang w:val="en-GB"/>
        </w:rPr>
        <w:t>注：供应商应根据《商务评审表》的各项内容填写此表，如自评得分与证明材料不一致，评审委员会将有可能做出对供应商不利的评定。</w:t>
      </w:r>
    </w:p>
    <w:p w14:paraId="407F6E7D">
      <w:pPr>
        <w:pStyle w:val="8"/>
        <w:spacing w:after="0" w:line="360" w:lineRule="auto"/>
        <w:rPr>
          <w:rFonts w:ascii="宋体" w:hAnsi="宋体"/>
          <w:color w:val="000000"/>
          <w:sz w:val="21"/>
          <w:szCs w:val="21"/>
          <w:lang w:val="en-GB"/>
        </w:rPr>
      </w:pPr>
    </w:p>
    <w:p w14:paraId="007B843E">
      <w:pPr>
        <w:pStyle w:val="8"/>
        <w:spacing w:after="0" w:line="360" w:lineRule="auto"/>
        <w:rPr>
          <w:rFonts w:ascii="宋体" w:hAnsi="宋体"/>
          <w:color w:val="000000"/>
          <w:sz w:val="21"/>
          <w:szCs w:val="21"/>
        </w:rPr>
      </w:pPr>
    </w:p>
    <w:p w14:paraId="6CDF4084">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color w:val="000000"/>
          <w:szCs w:val="21"/>
        </w:rPr>
        <w:br w:type="page"/>
      </w:r>
      <w:bookmarkStart w:id="1" w:name="_Toc278794812"/>
      <w:bookmarkStart w:id="2" w:name="_Toc104928860"/>
      <w:r>
        <w:rPr>
          <w:rFonts w:hint="eastAsia" w:ascii="宋体" w:hAnsi="宋体" w:eastAsia="宋体"/>
          <w:color w:val="000000"/>
          <w:sz w:val="21"/>
          <w:szCs w:val="21"/>
        </w:rPr>
        <w:t>报价表</w:t>
      </w:r>
      <w:bookmarkEnd w:id="1"/>
      <w:bookmarkEnd w:id="2"/>
    </w:p>
    <w:p w14:paraId="5ACE1CCD">
      <w:pPr>
        <w:spacing w:line="360" w:lineRule="auto"/>
        <w:rPr>
          <w:rFonts w:ascii="宋体" w:hAnsi="宋体"/>
          <w:color w:val="000000"/>
          <w:szCs w:val="21"/>
        </w:rPr>
      </w:pPr>
    </w:p>
    <w:p w14:paraId="7E5060EC">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2.1</w:t>
      </w:r>
      <w:r>
        <w:rPr>
          <w:rFonts w:hint="eastAsia" w:ascii="宋体" w:hAnsi="宋体" w:eastAsia="宋体"/>
          <w:color w:val="000000"/>
          <w:sz w:val="21"/>
          <w:szCs w:val="21"/>
        </w:rPr>
        <w:tab/>
      </w:r>
      <w:r>
        <w:rPr>
          <w:rFonts w:hint="eastAsia" w:ascii="宋体" w:hAnsi="宋体" w:eastAsia="宋体"/>
          <w:color w:val="000000"/>
          <w:sz w:val="21"/>
          <w:szCs w:val="21"/>
        </w:rPr>
        <w:t>报价一览表</w:t>
      </w:r>
    </w:p>
    <w:p w14:paraId="3BFA97DD">
      <w:pPr>
        <w:adjustRightInd w:val="0"/>
        <w:snapToGrid w:val="0"/>
        <w:spacing w:line="360" w:lineRule="auto"/>
        <w:rPr>
          <w:rFonts w:ascii="宋体" w:hAnsi="宋体"/>
          <w:color w:val="000000"/>
          <w:szCs w:val="21"/>
        </w:rPr>
      </w:pPr>
      <w:r>
        <w:rPr>
          <w:rFonts w:hint="eastAsia" w:ascii="宋体" w:hAnsi="宋体"/>
          <w:color w:val="000000"/>
          <w:szCs w:val="21"/>
        </w:rPr>
        <w:t>采购项目名称：</w:t>
      </w:r>
      <w:r>
        <w:rPr>
          <w:rFonts w:hint="eastAsia" w:ascii="宋体" w:hAnsi="宋体"/>
          <w:color w:val="000000"/>
          <w:szCs w:val="21"/>
          <w:u w:val="single"/>
          <w:lang w:eastAsia="zh-CN"/>
        </w:rPr>
        <w:t>广东省数字经济运行监测咨询服务项目</w:t>
      </w:r>
      <w:r>
        <w:rPr>
          <w:rFonts w:hint="eastAsia" w:ascii="宋体" w:hAnsi="宋体"/>
          <w:color w:val="000000"/>
          <w:szCs w:val="21"/>
          <w:u w:val="single"/>
        </w:rPr>
        <w:t>　</w:t>
      </w:r>
      <w:r>
        <w:rPr>
          <w:rFonts w:hint="eastAsia" w:ascii="宋体" w:hAnsi="宋体"/>
          <w:color w:val="000000"/>
          <w:szCs w:val="21"/>
        </w:rPr>
        <w:t>　</w:t>
      </w:r>
    </w:p>
    <w:p w14:paraId="0BB6E74A">
      <w:pPr>
        <w:adjustRightInd w:val="0"/>
        <w:snapToGrid w:val="0"/>
        <w:spacing w:line="360" w:lineRule="auto"/>
        <w:rPr>
          <w:rFonts w:ascii="宋体" w:hAnsi="宋体"/>
          <w:color w:val="000000"/>
          <w:szCs w:val="21"/>
        </w:rPr>
      </w:pPr>
      <w:r>
        <w:rPr>
          <w:rFonts w:hint="eastAsia" w:ascii="宋体" w:hAnsi="宋体"/>
          <w:color w:val="000000"/>
          <w:szCs w:val="21"/>
        </w:rPr>
        <w:t>采购项目编号：</w:t>
      </w:r>
      <w:r>
        <w:rPr>
          <w:rFonts w:hint="eastAsia" w:ascii="宋体" w:hAnsi="宋体"/>
          <w:color w:val="000000"/>
          <w:szCs w:val="21"/>
          <w:u w:val="single"/>
          <w:lang w:eastAsia="zh-CN"/>
        </w:rPr>
        <w:t>GPCGD25C256FG121F</w:t>
      </w:r>
      <w:r>
        <w:rPr>
          <w:rFonts w:hint="eastAsia" w:ascii="宋体" w:hAnsi="宋体"/>
          <w:color w:val="000000"/>
          <w:szCs w:val="21"/>
          <w:u w:val="single"/>
        </w:rPr>
        <w:t>　</w:t>
      </w:r>
      <w:r>
        <w:rPr>
          <w:rFonts w:hint="eastAsia" w:ascii="宋体" w:hAnsi="宋体"/>
          <w:color w:val="000000"/>
          <w:szCs w:val="21"/>
        </w:rPr>
        <w:t>　</w:t>
      </w:r>
    </w:p>
    <w:tbl>
      <w:tblPr>
        <w:tblStyle w:val="16"/>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460"/>
      </w:tblGrid>
      <w:tr w14:paraId="536E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noWrap/>
            <w:vAlign w:val="center"/>
          </w:tcPr>
          <w:p w14:paraId="34FDAB80">
            <w:pPr>
              <w:ind w:firstLine="630" w:firstLineChars="300"/>
              <w:rPr>
                <w:rFonts w:ascii="宋体" w:hAnsi="宋体"/>
                <w:bCs/>
                <w:color w:val="000000"/>
                <w:szCs w:val="21"/>
              </w:rPr>
            </w:pPr>
            <w:r>
              <w:rPr>
                <w:rFonts w:hint="eastAsia" w:ascii="宋体" w:hAnsi="宋体"/>
                <w:bCs/>
                <w:color w:val="000000"/>
                <w:szCs w:val="21"/>
              </w:rPr>
              <w:t>分项</w:t>
            </w:r>
          </w:p>
        </w:tc>
        <w:tc>
          <w:tcPr>
            <w:tcW w:w="6460" w:type="dxa"/>
            <w:tcBorders>
              <w:top w:val="single" w:color="auto" w:sz="4" w:space="0"/>
              <w:left w:val="single" w:color="auto" w:sz="4" w:space="0"/>
              <w:bottom w:val="single" w:color="auto" w:sz="4" w:space="0"/>
              <w:right w:val="single" w:color="auto" w:sz="4" w:space="0"/>
            </w:tcBorders>
            <w:noWrap/>
            <w:vAlign w:val="center"/>
          </w:tcPr>
          <w:p w14:paraId="4394220E">
            <w:pPr>
              <w:jc w:val="center"/>
              <w:rPr>
                <w:rFonts w:ascii="宋体" w:hAnsi="宋体"/>
                <w:bCs/>
                <w:color w:val="000000"/>
                <w:szCs w:val="21"/>
              </w:rPr>
            </w:pPr>
            <w:r>
              <w:rPr>
                <w:rFonts w:hint="eastAsia" w:ascii="宋体" w:hAnsi="宋体"/>
                <w:bCs/>
                <w:color w:val="000000"/>
                <w:szCs w:val="21"/>
              </w:rPr>
              <w:t>金额(元)</w:t>
            </w:r>
          </w:p>
        </w:tc>
      </w:tr>
      <w:tr w14:paraId="1CB5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noWrap/>
            <w:vAlign w:val="center"/>
          </w:tcPr>
          <w:p w14:paraId="1D1E1D3E">
            <w:pPr>
              <w:jc w:val="center"/>
              <w:rPr>
                <w:rFonts w:ascii="宋体" w:hAnsi="宋体"/>
                <w:bCs/>
                <w:color w:val="000000"/>
                <w:szCs w:val="21"/>
              </w:rPr>
            </w:pPr>
            <w:r>
              <w:rPr>
                <w:rFonts w:hint="eastAsia" w:ascii="宋体" w:hAnsi="宋体"/>
                <w:bCs/>
                <w:color w:val="000000"/>
                <w:szCs w:val="21"/>
              </w:rPr>
              <w:t>服务</w:t>
            </w:r>
          </w:p>
        </w:tc>
        <w:tc>
          <w:tcPr>
            <w:tcW w:w="6460" w:type="dxa"/>
            <w:tcBorders>
              <w:top w:val="single" w:color="auto" w:sz="4" w:space="0"/>
              <w:left w:val="single" w:color="auto" w:sz="4" w:space="0"/>
              <w:bottom w:val="single" w:color="auto" w:sz="4" w:space="0"/>
              <w:right w:val="single" w:color="auto" w:sz="4" w:space="0"/>
            </w:tcBorders>
            <w:noWrap/>
            <w:vAlign w:val="center"/>
          </w:tcPr>
          <w:p w14:paraId="686CDF08">
            <w:pPr>
              <w:pStyle w:val="20"/>
              <w:widowControl w:val="0"/>
              <w:pBdr>
                <w:bottom w:val="none" w:color="auto" w:sz="0" w:space="0"/>
                <w:right w:val="none" w:color="auto" w:sz="0" w:space="0"/>
              </w:pBdr>
              <w:spacing w:before="0" w:beforeAutospacing="0" w:after="0" w:afterAutospacing="0"/>
              <w:rPr>
                <w:bCs/>
                <w:color w:val="000000"/>
                <w:kern w:val="2"/>
              </w:rPr>
            </w:pPr>
          </w:p>
        </w:tc>
      </w:tr>
      <w:tr w14:paraId="1398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noWrap/>
            <w:vAlign w:val="center"/>
          </w:tcPr>
          <w:p w14:paraId="7C6ADE97">
            <w:pPr>
              <w:jc w:val="center"/>
              <w:rPr>
                <w:rFonts w:ascii="宋体" w:hAnsi="宋体"/>
                <w:bCs/>
                <w:color w:val="000000"/>
                <w:szCs w:val="21"/>
              </w:rPr>
            </w:pPr>
            <w:r>
              <w:rPr>
                <w:rFonts w:hint="eastAsia" w:ascii="宋体" w:hAnsi="宋体"/>
                <w:bCs/>
                <w:color w:val="000000"/>
                <w:szCs w:val="21"/>
              </w:rPr>
              <w:t>其他费用</w:t>
            </w:r>
          </w:p>
        </w:tc>
        <w:tc>
          <w:tcPr>
            <w:tcW w:w="6460" w:type="dxa"/>
            <w:tcBorders>
              <w:top w:val="single" w:color="auto" w:sz="4" w:space="0"/>
              <w:left w:val="single" w:color="auto" w:sz="4" w:space="0"/>
              <w:bottom w:val="single" w:color="auto" w:sz="2" w:space="0"/>
              <w:right w:val="single" w:color="auto" w:sz="4" w:space="0"/>
            </w:tcBorders>
            <w:noWrap/>
            <w:vAlign w:val="center"/>
          </w:tcPr>
          <w:p w14:paraId="253A94AA">
            <w:pPr>
              <w:jc w:val="center"/>
              <w:rPr>
                <w:rFonts w:ascii="宋体" w:hAnsi="宋体"/>
                <w:bCs/>
                <w:color w:val="000000"/>
                <w:szCs w:val="21"/>
              </w:rPr>
            </w:pPr>
          </w:p>
        </w:tc>
      </w:tr>
      <w:tr w14:paraId="7871C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noWrap/>
            <w:vAlign w:val="center"/>
          </w:tcPr>
          <w:p w14:paraId="1B8A20F3">
            <w:pPr>
              <w:pStyle w:val="20"/>
              <w:widowControl w:val="0"/>
              <w:pBdr>
                <w:bottom w:val="none" w:color="auto" w:sz="0" w:space="0"/>
                <w:right w:val="none" w:color="auto" w:sz="0" w:space="0"/>
              </w:pBdr>
              <w:spacing w:before="0" w:beforeAutospacing="0" w:after="0" w:afterAutospacing="0"/>
              <w:rPr>
                <w:bCs/>
                <w:color w:val="000000"/>
                <w:kern w:val="2"/>
              </w:rPr>
            </w:pPr>
            <w:r>
              <w:rPr>
                <w:rFonts w:hint="eastAsia"/>
                <w:bCs/>
                <w:color w:val="000000"/>
                <w:kern w:val="2"/>
              </w:rPr>
              <w:t>总报价</w:t>
            </w:r>
          </w:p>
        </w:tc>
        <w:tc>
          <w:tcPr>
            <w:tcW w:w="6460" w:type="dxa"/>
            <w:tcBorders>
              <w:top w:val="single" w:color="auto" w:sz="4" w:space="0"/>
              <w:left w:val="single" w:color="auto" w:sz="4" w:space="0"/>
              <w:bottom w:val="single" w:color="auto" w:sz="2" w:space="0"/>
              <w:right w:val="single" w:color="auto" w:sz="4" w:space="0"/>
            </w:tcBorders>
            <w:noWrap/>
            <w:vAlign w:val="center"/>
          </w:tcPr>
          <w:p w14:paraId="3F10496F">
            <w:pPr>
              <w:rPr>
                <w:rFonts w:ascii="宋体" w:hAnsi="宋体"/>
                <w:bCs/>
                <w:color w:val="000000"/>
                <w:szCs w:val="21"/>
              </w:rPr>
            </w:pPr>
            <w:r>
              <w:rPr>
                <w:rFonts w:hint="eastAsia" w:ascii="宋体" w:hAnsi="宋体"/>
                <w:bCs/>
                <w:color w:val="000000"/>
                <w:szCs w:val="21"/>
              </w:rPr>
              <w:t>（大写）人民币                      元整（￥           ）</w:t>
            </w:r>
          </w:p>
        </w:tc>
      </w:tr>
    </w:tbl>
    <w:p w14:paraId="0DDEE4A4">
      <w:pPr>
        <w:spacing w:line="360" w:lineRule="auto"/>
        <w:ind w:left="708" w:hanging="707" w:hangingChars="337"/>
        <w:rPr>
          <w:rFonts w:ascii="宋体" w:hAnsi="宋体"/>
          <w:color w:val="000000"/>
          <w:szCs w:val="21"/>
        </w:rPr>
      </w:pPr>
    </w:p>
    <w:p w14:paraId="4C217F65">
      <w:pPr>
        <w:spacing w:line="360" w:lineRule="auto"/>
        <w:ind w:left="708" w:hanging="707" w:hangingChars="337"/>
        <w:rPr>
          <w:rFonts w:ascii="宋体" w:hAnsi="宋体"/>
          <w:color w:val="000000"/>
          <w:szCs w:val="21"/>
        </w:rPr>
      </w:pPr>
      <w:r>
        <w:rPr>
          <w:rFonts w:hint="eastAsia" w:ascii="宋体" w:hAnsi="宋体"/>
          <w:color w:val="000000"/>
          <w:szCs w:val="21"/>
        </w:rPr>
        <w:t>注：1.此表报价是所有需采购人支付的金额总数，包括《用户需求书》要求的全部内容以及采购代理费用。</w:t>
      </w:r>
    </w:p>
    <w:p w14:paraId="03AFEDEF">
      <w:pPr>
        <w:spacing w:line="360" w:lineRule="auto"/>
        <w:ind w:left="707" w:leftChars="200" w:hanging="287" w:hangingChars="137"/>
        <w:rPr>
          <w:rFonts w:ascii="宋体" w:hAnsi="宋体"/>
          <w:color w:val="000000"/>
          <w:szCs w:val="21"/>
        </w:rPr>
      </w:pPr>
      <w:r>
        <w:rPr>
          <w:rFonts w:hint="eastAsia" w:ascii="宋体" w:hAnsi="宋体"/>
          <w:color w:val="000000"/>
          <w:szCs w:val="21"/>
        </w:rPr>
        <w:t>2.总报价中必须包含培训辅导、质保期售后服务、全额含税发票、雇员费用、合同实施过程中应预见和不可预见费用等。所有价格均应予人民币报价，金额单位为元。</w:t>
      </w:r>
    </w:p>
    <w:p w14:paraId="35EE167E">
      <w:pPr>
        <w:spacing w:line="360" w:lineRule="auto"/>
        <w:ind w:left="630" w:hanging="630" w:hangingChars="300"/>
        <w:rPr>
          <w:rFonts w:ascii="宋体" w:hAnsi="宋体"/>
          <w:color w:val="000000"/>
          <w:szCs w:val="21"/>
        </w:rPr>
      </w:pPr>
      <w:r>
        <w:rPr>
          <w:rFonts w:hint="eastAsia" w:ascii="宋体" w:hAnsi="宋体"/>
          <w:color w:val="000000"/>
          <w:szCs w:val="21"/>
        </w:rPr>
        <w:t xml:space="preserve">    3.</w:t>
      </w:r>
      <w:r>
        <w:rPr>
          <w:rFonts w:hint="eastAsia"/>
          <w:b/>
          <w:color w:val="000000"/>
          <w:spacing w:val="4"/>
        </w:rPr>
        <w:t>温馨提示：</w:t>
      </w:r>
      <w:r>
        <w:rPr>
          <w:rFonts w:hint="eastAsia"/>
          <w:color w:val="000000"/>
          <w:spacing w:val="4"/>
        </w:rPr>
        <w:t>中文大写金额用汉字，如壹、贰、叁、肆、伍、陆、柒、捌、玖、拾、佰、仟、万、亿、元、角、分、零、整（正）等。</w:t>
      </w:r>
    </w:p>
    <w:p w14:paraId="4063F25E">
      <w:pPr>
        <w:adjustRightInd w:val="0"/>
        <w:snapToGrid w:val="0"/>
        <w:spacing w:line="360" w:lineRule="auto"/>
        <w:rPr>
          <w:rFonts w:ascii="宋体" w:hAnsi="宋体"/>
          <w:color w:val="000000"/>
          <w:szCs w:val="21"/>
        </w:rPr>
      </w:pPr>
    </w:p>
    <w:p w14:paraId="66D5146A">
      <w:pPr>
        <w:adjustRightInd w:val="0"/>
        <w:snapToGrid w:val="0"/>
        <w:spacing w:line="360" w:lineRule="auto"/>
        <w:rPr>
          <w:rFonts w:ascii="宋体" w:hAnsi="宋体"/>
          <w:color w:val="000000"/>
          <w:szCs w:val="21"/>
          <w:u w:val="single"/>
        </w:rPr>
      </w:pPr>
      <w:r>
        <w:rPr>
          <w:rFonts w:hint="eastAsia" w:ascii="宋体" w:hAnsi="宋体"/>
          <w:color w:val="000000"/>
          <w:szCs w:val="21"/>
        </w:rPr>
        <w:t>供应商名称（盖章）：</w:t>
      </w:r>
    </w:p>
    <w:p w14:paraId="5FC02EF5">
      <w:pPr>
        <w:spacing w:line="360" w:lineRule="auto"/>
        <w:rPr>
          <w:rFonts w:ascii="宋体" w:hAnsi="宋体"/>
          <w:color w:val="000000"/>
          <w:szCs w:val="21"/>
        </w:rPr>
      </w:pPr>
      <w:r>
        <w:rPr>
          <w:rFonts w:hint="eastAsia" w:ascii="宋体" w:hAnsi="宋体"/>
          <w:color w:val="000000"/>
          <w:szCs w:val="21"/>
        </w:rPr>
        <w:t>日期：   年   月   日</w:t>
      </w:r>
      <w:r>
        <w:rPr>
          <w:rFonts w:ascii="宋体" w:hAnsi="宋体"/>
          <w:color w:val="000000"/>
          <w:szCs w:val="21"/>
        </w:rPr>
        <w:br w:type="page"/>
      </w:r>
    </w:p>
    <w:p w14:paraId="33A6082C">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b w:val="0"/>
          <w:bCs w:val="0"/>
          <w:color w:val="000000"/>
          <w:sz w:val="21"/>
          <w:szCs w:val="21"/>
        </w:rPr>
        <w:t>2.2</w:t>
      </w:r>
      <w:r>
        <w:rPr>
          <w:rFonts w:hint="eastAsia" w:ascii="宋体" w:hAnsi="宋体" w:eastAsia="宋体"/>
          <w:b w:val="0"/>
          <w:bCs w:val="0"/>
          <w:color w:val="000000"/>
          <w:sz w:val="21"/>
          <w:szCs w:val="21"/>
        </w:rPr>
        <w:tab/>
      </w:r>
      <w:r>
        <w:rPr>
          <w:rFonts w:hint="eastAsia" w:ascii="宋体" w:hAnsi="宋体" w:eastAsia="宋体"/>
          <w:b w:val="0"/>
          <w:bCs w:val="0"/>
          <w:color w:val="000000"/>
          <w:sz w:val="21"/>
          <w:szCs w:val="21"/>
        </w:rPr>
        <w:t>明细报价表</w:t>
      </w:r>
    </w:p>
    <w:p w14:paraId="384994C8">
      <w:pPr>
        <w:adjustRightInd w:val="0"/>
        <w:snapToGrid w:val="0"/>
        <w:spacing w:line="360" w:lineRule="auto"/>
        <w:rPr>
          <w:rFonts w:ascii="宋体" w:hAnsi="宋体"/>
          <w:color w:val="000000"/>
          <w:szCs w:val="21"/>
        </w:rPr>
      </w:pPr>
      <w:r>
        <w:rPr>
          <w:rFonts w:hint="eastAsia" w:ascii="宋体" w:hAnsi="宋体"/>
          <w:color w:val="000000"/>
          <w:szCs w:val="21"/>
        </w:rPr>
        <w:t>采购项目名称：</w:t>
      </w:r>
      <w:r>
        <w:rPr>
          <w:rFonts w:hint="eastAsia" w:ascii="宋体" w:hAnsi="宋体"/>
          <w:color w:val="000000"/>
          <w:szCs w:val="21"/>
          <w:u w:val="single"/>
          <w:lang w:eastAsia="zh-CN"/>
        </w:rPr>
        <w:t>广东省数字经济运行监测咨询服务项目</w:t>
      </w:r>
      <w:r>
        <w:rPr>
          <w:rFonts w:hint="eastAsia" w:ascii="宋体" w:hAnsi="宋体"/>
          <w:color w:val="000000"/>
          <w:szCs w:val="21"/>
          <w:u w:val="single"/>
        </w:rPr>
        <w:t>　</w:t>
      </w:r>
      <w:r>
        <w:rPr>
          <w:rFonts w:hint="eastAsia" w:ascii="宋体" w:hAnsi="宋体"/>
          <w:color w:val="000000"/>
          <w:szCs w:val="21"/>
        </w:rPr>
        <w:t>　</w:t>
      </w:r>
    </w:p>
    <w:p w14:paraId="2117B7DA">
      <w:pPr>
        <w:adjustRightInd w:val="0"/>
        <w:snapToGrid w:val="0"/>
        <w:spacing w:line="360" w:lineRule="auto"/>
        <w:rPr>
          <w:rFonts w:hint="eastAsia" w:ascii="宋体" w:hAnsi="宋体" w:eastAsia="宋体"/>
          <w:color w:val="000000"/>
          <w:szCs w:val="21"/>
          <w:lang w:eastAsia="zh-CN"/>
        </w:rPr>
      </w:pPr>
      <w:r>
        <w:rPr>
          <w:rFonts w:hint="eastAsia" w:ascii="宋体" w:hAnsi="宋体"/>
          <w:color w:val="000000"/>
          <w:szCs w:val="21"/>
        </w:rPr>
        <w:t>采购项目编号：</w:t>
      </w:r>
      <w:r>
        <w:rPr>
          <w:rFonts w:hint="eastAsia" w:ascii="宋体" w:hAnsi="宋体"/>
          <w:color w:val="000000"/>
          <w:szCs w:val="21"/>
          <w:u w:val="single"/>
          <w:lang w:eastAsia="zh-CN"/>
        </w:rPr>
        <w:t>GPCGD25C256FG121F</w:t>
      </w:r>
    </w:p>
    <w:tbl>
      <w:tblPr>
        <w:tblStyle w:val="16"/>
        <w:tblW w:w="8463"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559"/>
        <w:gridCol w:w="1559"/>
        <w:gridCol w:w="992"/>
        <w:gridCol w:w="1134"/>
        <w:gridCol w:w="948"/>
        <w:gridCol w:w="908"/>
        <w:gridCol w:w="637"/>
      </w:tblGrid>
      <w:tr w14:paraId="3EC04E10">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noWrap/>
            <w:vAlign w:val="center"/>
          </w:tcPr>
          <w:p w14:paraId="7C870746">
            <w:pPr>
              <w:tabs>
                <w:tab w:val="left" w:pos="9585"/>
                <w:tab w:val="left" w:pos="11205"/>
              </w:tabs>
              <w:rPr>
                <w:rFonts w:ascii="宋体" w:hAnsi="宋体"/>
                <w:color w:val="000000"/>
                <w:szCs w:val="21"/>
              </w:rPr>
            </w:pPr>
            <w:r>
              <w:rPr>
                <w:color w:val="000000"/>
              </w:rPr>
              <w:fldChar w:fldCharType="begin"/>
            </w:r>
            <w:r>
              <w:rPr>
                <w:rFonts w:hint="eastAsia" w:ascii="宋体" w:hAnsi="宋体"/>
                <w:color w:val="000000"/>
                <w:szCs w:val="21"/>
              </w:rPr>
              <w:instrText xml:space="preserve"> DOCVARIABLE  项目名称  \* MERGEFORMAT </w:instrText>
            </w:r>
            <w:r>
              <w:rPr>
                <w:color w:val="000000"/>
              </w:rPr>
              <w:fldChar w:fldCharType="end"/>
            </w:r>
            <w:r>
              <w:rPr>
                <w:rFonts w:hint="eastAsia" w:ascii="宋体" w:hAnsi="宋体"/>
                <w:color w:val="000000"/>
                <w:szCs w:val="21"/>
              </w:rPr>
              <w:t>一、服务详列</w:t>
            </w:r>
          </w:p>
        </w:tc>
      </w:tr>
      <w:tr w14:paraId="34524EB1">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5CC401FE">
            <w:pPr>
              <w:jc w:val="center"/>
              <w:rPr>
                <w:rFonts w:ascii="宋体" w:hAnsi="宋体"/>
                <w:color w:val="000000"/>
                <w:szCs w:val="21"/>
              </w:rPr>
            </w:pPr>
            <w:r>
              <w:rPr>
                <w:rFonts w:hint="eastAsia" w:ascii="宋体" w:hAnsi="宋体"/>
                <w:color w:val="000000"/>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14:paraId="45BC2C1D">
            <w:pPr>
              <w:jc w:val="center"/>
              <w:rPr>
                <w:rFonts w:ascii="宋体" w:hAnsi="宋体"/>
                <w:color w:val="000000"/>
                <w:szCs w:val="21"/>
              </w:rPr>
            </w:pPr>
            <w:r>
              <w:rPr>
                <w:rFonts w:hint="eastAsia" w:ascii="宋体" w:hAnsi="宋体"/>
                <w:color w:val="000000"/>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14:paraId="7B0D19EE">
            <w:pPr>
              <w:jc w:val="center"/>
              <w:rPr>
                <w:rFonts w:ascii="宋体" w:hAnsi="宋体"/>
                <w:color w:val="000000"/>
                <w:szCs w:val="21"/>
              </w:rPr>
            </w:pPr>
            <w:r>
              <w:rPr>
                <w:rFonts w:hint="eastAsia" w:ascii="宋体" w:hAnsi="宋体"/>
                <w:color w:val="000000"/>
                <w:szCs w:val="21"/>
              </w:rPr>
              <w:t>具体服务内容</w:t>
            </w:r>
          </w:p>
        </w:tc>
        <w:tc>
          <w:tcPr>
            <w:tcW w:w="992" w:type="dxa"/>
            <w:tcBorders>
              <w:top w:val="single" w:color="auto" w:sz="4" w:space="0"/>
              <w:left w:val="single" w:color="auto" w:sz="4" w:space="0"/>
              <w:bottom w:val="single" w:color="auto" w:sz="4" w:space="0"/>
              <w:right w:val="single" w:color="auto" w:sz="4" w:space="0"/>
            </w:tcBorders>
            <w:noWrap/>
            <w:vAlign w:val="center"/>
          </w:tcPr>
          <w:p w14:paraId="72065710">
            <w:pPr>
              <w:jc w:val="center"/>
              <w:rPr>
                <w:rFonts w:ascii="宋体" w:hAnsi="宋体"/>
                <w:color w:val="000000"/>
                <w:szCs w:val="21"/>
              </w:rPr>
            </w:pPr>
            <w:r>
              <w:rPr>
                <w:rFonts w:hint="eastAsia" w:ascii="宋体" w:hAnsi="宋体"/>
                <w:color w:val="000000"/>
                <w:szCs w:val="21"/>
              </w:rPr>
              <w:t>单位</w:t>
            </w:r>
          </w:p>
        </w:tc>
        <w:tc>
          <w:tcPr>
            <w:tcW w:w="1134" w:type="dxa"/>
            <w:tcBorders>
              <w:top w:val="single" w:color="auto" w:sz="4" w:space="0"/>
              <w:left w:val="single" w:color="auto" w:sz="4" w:space="0"/>
              <w:bottom w:val="single" w:color="auto" w:sz="4" w:space="0"/>
              <w:right w:val="single" w:color="auto" w:sz="4" w:space="0"/>
            </w:tcBorders>
            <w:noWrap/>
            <w:vAlign w:val="center"/>
          </w:tcPr>
          <w:p w14:paraId="0225756B">
            <w:pPr>
              <w:jc w:val="center"/>
              <w:rPr>
                <w:rFonts w:ascii="宋体" w:hAnsi="宋体"/>
                <w:color w:val="000000"/>
                <w:szCs w:val="21"/>
              </w:rPr>
            </w:pPr>
            <w:r>
              <w:rPr>
                <w:rFonts w:hint="eastAsia" w:ascii="宋体" w:hAnsi="宋体"/>
                <w:color w:val="000000"/>
                <w:szCs w:val="21"/>
              </w:rPr>
              <w:t>数量</w:t>
            </w:r>
          </w:p>
        </w:tc>
        <w:tc>
          <w:tcPr>
            <w:tcW w:w="948" w:type="dxa"/>
            <w:tcBorders>
              <w:top w:val="single" w:color="auto" w:sz="4" w:space="0"/>
              <w:left w:val="single" w:color="auto" w:sz="4" w:space="0"/>
              <w:bottom w:val="single" w:color="auto" w:sz="4" w:space="0"/>
              <w:right w:val="single" w:color="auto" w:sz="4" w:space="0"/>
            </w:tcBorders>
            <w:noWrap/>
            <w:vAlign w:val="center"/>
          </w:tcPr>
          <w:p w14:paraId="5ABDE247">
            <w:pPr>
              <w:jc w:val="center"/>
              <w:rPr>
                <w:rFonts w:ascii="宋体" w:hAnsi="宋体"/>
                <w:color w:val="000000"/>
                <w:szCs w:val="21"/>
              </w:rPr>
            </w:pPr>
            <w:r>
              <w:rPr>
                <w:rFonts w:hint="eastAsia" w:ascii="宋体" w:hAnsi="宋体"/>
                <w:color w:val="000000"/>
                <w:szCs w:val="21"/>
              </w:rPr>
              <w:t>单价</w:t>
            </w:r>
          </w:p>
        </w:tc>
        <w:tc>
          <w:tcPr>
            <w:tcW w:w="908" w:type="dxa"/>
            <w:tcBorders>
              <w:top w:val="single" w:color="auto" w:sz="4" w:space="0"/>
              <w:left w:val="single" w:color="auto" w:sz="4" w:space="0"/>
              <w:bottom w:val="single" w:color="auto" w:sz="4" w:space="0"/>
              <w:right w:val="single" w:color="auto" w:sz="4" w:space="0"/>
            </w:tcBorders>
            <w:noWrap/>
            <w:vAlign w:val="center"/>
          </w:tcPr>
          <w:p w14:paraId="26094DAD">
            <w:pPr>
              <w:ind w:left="-92" w:leftChars="-44"/>
              <w:jc w:val="center"/>
              <w:rPr>
                <w:rFonts w:ascii="宋体" w:hAnsi="宋体"/>
                <w:color w:val="000000"/>
                <w:szCs w:val="21"/>
              </w:rPr>
            </w:pPr>
            <w:r>
              <w:rPr>
                <w:rFonts w:hint="eastAsia" w:ascii="宋体" w:hAnsi="宋体"/>
                <w:color w:val="000000"/>
                <w:szCs w:val="21"/>
              </w:rPr>
              <w:t>合计（元）</w:t>
            </w:r>
          </w:p>
        </w:tc>
        <w:tc>
          <w:tcPr>
            <w:tcW w:w="637" w:type="dxa"/>
            <w:tcBorders>
              <w:top w:val="single" w:color="auto" w:sz="4" w:space="0"/>
              <w:left w:val="single" w:color="auto" w:sz="4" w:space="0"/>
              <w:bottom w:val="single" w:color="auto" w:sz="4" w:space="0"/>
              <w:right w:val="single" w:color="auto" w:sz="4" w:space="0"/>
            </w:tcBorders>
            <w:noWrap/>
            <w:vAlign w:val="center"/>
          </w:tcPr>
          <w:p w14:paraId="55AE062E">
            <w:pPr>
              <w:jc w:val="center"/>
              <w:rPr>
                <w:rFonts w:ascii="宋体" w:hAnsi="宋体"/>
                <w:color w:val="000000"/>
                <w:szCs w:val="21"/>
              </w:rPr>
            </w:pPr>
            <w:r>
              <w:rPr>
                <w:rFonts w:hint="eastAsia" w:ascii="宋体" w:hAnsi="宋体"/>
                <w:color w:val="000000"/>
                <w:szCs w:val="21"/>
              </w:rPr>
              <w:t>备注</w:t>
            </w:r>
          </w:p>
        </w:tc>
      </w:tr>
      <w:tr w14:paraId="7D79D9C6">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63CBAC50">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7E0BEE6">
            <w:pPr>
              <w:rPr>
                <w:rFonts w:ascii="宋体" w:hAnsi="宋体"/>
                <w:bCs/>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65EB7643">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01477A96">
            <w:pPr>
              <w:jc w:val="center"/>
              <w:rPr>
                <w:rFonts w:ascii="宋体" w:hAnsi="宋体"/>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008F713">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1F4C8D2E">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224743CD">
            <w:pPr>
              <w:rPr>
                <w:rFonts w:ascii="宋体" w:hAnsi="宋体"/>
                <w:bCs/>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742D9EFC">
            <w:pPr>
              <w:rPr>
                <w:rFonts w:ascii="宋体" w:hAnsi="宋体"/>
                <w:bCs/>
                <w:color w:val="000000"/>
                <w:szCs w:val="21"/>
              </w:rPr>
            </w:pPr>
          </w:p>
        </w:tc>
      </w:tr>
      <w:tr w14:paraId="77E0B08C">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DB9E5C8">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03B8BF41">
            <w:pPr>
              <w:rPr>
                <w:rFonts w:ascii="宋体" w:hAnsi="宋体"/>
                <w:bCs/>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E33A124">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2707711C">
            <w:pPr>
              <w:jc w:val="center"/>
              <w:rPr>
                <w:rFonts w:ascii="宋体" w:hAnsi="宋体"/>
                <w:bCs/>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DE7DE1F">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5DBA73CA">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7472BE9C">
            <w:pPr>
              <w:rPr>
                <w:rFonts w:ascii="宋体" w:hAnsi="宋体"/>
                <w:bCs/>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5C52D4B7">
            <w:pPr>
              <w:rPr>
                <w:rFonts w:ascii="宋体" w:hAnsi="宋体"/>
                <w:bCs/>
                <w:color w:val="000000"/>
                <w:szCs w:val="21"/>
              </w:rPr>
            </w:pPr>
          </w:p>
        </w:tc>
      </w:tr>
      <w:tr w14:paraId="5DB5D682">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70FA2929">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63F73C66">
            <w:pPr>
              <w:rPr>
                <w:rFonts w:ascii="宋体" w:hAnsi="宋体"/>
                <w:bCs/>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2672ACAD">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052002EF">
            <w:pPr>
              <w:jc w:val="center"/>
              <w:rPr>
                <w:rFonts w:ascii="宋体" w:hAnsi="宋体"/>
                <w:bCs/>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4850CF9">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07CD54FC">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11837A0E">
            <w:pPr>
              <w:rPr>
                <w:rFonts w:ascii="宋体" w:hAnsi="宋体"/>
                <w:bCs/>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3918AC43">
            <w:pPr>
              <w:rPr>
                <w:rFonts w:ascii="宋体" w:hAnsi="宋体"/>
                <w:bCs/>
                <w:color w:val="000000"/>
                <w:szCs w:val="21"/>
              </w:rPr>
            </w:pPr>
          </w:p>
        </w:tc>
      </w:tr>
      <w:tr w14:paraId="5C463C6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noWrap/>
            <w:vAlign w:val="center"/>
          </w:tcPr>
          <w:p w14:paraId="2D86A325">
            <w:pPr>
              <w:jc w:val="center"/>
              <w:rPr>
                <w:rFonts w:ascii="宋体" w:hAnsi="宋体"/>
                <w:bCs/>
                <w:i/>
                <w:iCs/>
                <w:color w:val="000000"/>
                <w:szCs w:val="21"/>
              </w:rPr>
            </w:pPr>
            <w:r>
              <w:rPr>
                <w:rFonts w:hint="eastAsia" w:ascii="宋体" w:hAnsi="宋体"/>
                <w:bCs/>
                <w:i/>
                <w:iCs/>
                <w:color w:val="000000"/>
                <w:szCs w:val="21"/>
              </w:rPr>
              <w:t>合　　计</w:t>
            </w:r>
          </w:p>
        </w:tc>
        <w:tc>
          <w:tcPr>
            <w:tcW w:w="3074" w:type="dxa"/>
            <w:gridSpan w:val="3"/>
            <w:tcBorders>
              <w:top w:val="single" w:color="auto" w:sz="4" w:space="0"/>
              <w:left w:val="single" w:color="auto" w:sz="4" w:space="0"/>
              <w:bottom w:val="single" w:color="auto" w:sz="4" w:space="0"/>
              <w:right w:val="single" w:color="auto" w:sz="4" w:space="0"/>
            </w:tcBorders>
            <w:noWrap/>
            <w:vAlign w:val="center"/>
          </w:tcPr>
          <w:p w14:paraId="3BC31C3A">
            <w:pPr>
              <w:rPr>
                <w:rFonts w:ascii="宋体" w:hAnsi="宋体"/>
                <w:bCs/>
                <w:color w:val="000000"/>
                <w:szCs w:val="21"/>
              </w:rPr>
            </w:pPr>
            <w:r>
              <w:rPr>
                <w:rFonts w:hint="eastAsia" w:ascii="宋体" w:hAnsi="宋体"/>
                <w:bCs/>
                <w:color w:val="000000"/>
                <w:szCs w:val="21"/>
              </w:rPr>
              <w:t>数量合计：</w:t>
            </w:r>
          </w:p>
        </w:tc>
        <w:tc>
          <w:tcPr>
            <w:tcW w:w="1545" w:type="dxa"/>
            <w:gridSpan w:val="2"/>
            <w:tcBorders>
              <w:top w:val="single" w:color="auto" w:sz="4" w:space="0"/>
              <w:left w:val="single" w:color="auto" w:sz="4" w:space="0"/>
              <w:bottom w:val="single" w:color="auto" w:sz="4" w:space="0"/>
              <w:right w:val="single" w:color="auto" w:sz="4" w:space="0"/>
            </w:tcBorders>
            <w:noWrap/>
            <w:vAlign w:val="center"/>
          </w:tcPr>
          <w:p w14:paraId="21DAA614">
            <w:pPr>
              <w:rPr>
                <w:rFonts w:ascii="宋体" w:hAnsi="宋体"/>
                <w:bCs/>
                <w:color w:val="000000"/>
                <w:szCs w:val="21"/>
              </w:rPr>
            </w:pPr>
            <w:r>
              <w:rPr>
                <w:rFonts w:hint="eastAsia" w:ascii="宋体" w:hAnsi="宋体"/>
                <w:bCs/>
                <w:color w:val="000000"/>
                <w:szCs w:val="21"/>
              </w:rPr>
              <w:t>报价合计：　　　　　元</w:t>
            </w:r>
          </w:p>
        </w:tc>
      </w:tr>
      <w:tr w14:paraId="4C74CB8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noWrap/>
            <w:vAlign w:val="center"/>
          </w:tcPr>
          <w:p w14:paraId="17534A36">
            <w:pPr>
              <w:tabs>
                <w:tab w:val="left" w:pos="9585"/>
                <w:tab w:val="left" w:pos="11205"/>
              </w:tabs>
              <w:rPr>
                <w:rFonts w:ascii="宋体" w:hAnsi="宋体"/>
                <w:color w:val="000000"/>
                <w:szCs w:val="21"/>
              </w:rPr>
            </w:pPr>
            <w:r>
              <w:rPr>
                <w:rFonts w:hint="eastAsia" w:ascii="宋体" w:hAnsi="宋体"/>
                <w:color w:val="000000"/>
                <w:szCs w:val="21"/>
              </w:rPr>
              <w:t>二、其他费用详列</w:t>
            </w:r>
          </w:p>
        </w:tc>
      </w:tr>
      <w:tr w14:paraId="58930F5C">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82CC429">
            <w:pPr>
              <w:jc w:val="center"/>
              <w:rPr>
                <w:rFonts w:ascii="宋体" w:hAnsi="宋体"/>
                <w:color w:val="000000"/>
                <w:szCs w:val="21"/>
              </w:rPr>
            </w:pPr>
            <w:r>
              <w:rPr>
                <w:rFonts w:hint="eastAsia" w:ascii="宋体" w:hAnsi="宋体"/>
                <w:color w:val="000000"/>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14:paraId="28F4452D">
            <w:pPr>
              <w:jc w:val="center"/>
              <w:rPr>
                <w:rFonts w:ascii="宋体" w:hAnsi="宋体"/>
                <w:color w:val="000000"/>
                <w:szCs w:val="21"/>
              </w:rPr>
            </w:pPr>
            <w:r>
              <w:rPr>
                <w:rFonts w:hint="eastAsia" w:ascii="宋体" w:hAnsi="宋体"/>
                <w:color w:val="000000"/>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14:paraId="30CC2469">
            <w:pPr>
              <w:jc w:val="center"/>
              <w:rPr>
                <w:rFonts w:ascii="宋体" w:hAnsi="宋体"/>
                <w:color w:val="000000"/>
                <w:szCs w:val="21"/>
              </w:rPr>
            </w:pPr>
            <w:r>
              <w:rPr>
                <w:rFonts w:hint="eastAsia" w:ascii="宋体" w:hAnsi="宋体"/>
                <w:color w:val="000000"/>
                <w:szCs w:val="21"/>
              </w:rPr>
              <w:t>具体内容</w:t>
            </w:r>
          </w:p>
        </w:tc>
        <w:tc>
          <w:tcPr>
            <w:tcW w:w="992" w:type="dxa"/>
            <w:tcBorders>
              <w:top w:val="single" w:color="auto" w:sz="4" w:space="0"/>
              <w:left w:val="single" w:color="auto" w:sz="4" w:space="0"/>
              <w:bottom w:val="single" w:color="auto" w:sz="4" w:space="0"/>
              <w:right w:val="single" w:color="auto" w:sz="4" w:space="0"/>
            </w:tcBorders>
            <w:noWrap/>
            <w:vAlign w:val="center"/>
          </w:tcPr>
          <w:p w14:paraId="756012B8">
            <w:pPr>
              <w:jc w:val="center"/>
              <w:rPr>
                <w:rFonts w:ascii="宋体" w:hAnsi="宋体"/>
                <w:bCs/>
                <w:color w:val="000000"/>
                <w:szCs w:val="21"/>
              </w:rPr>
            </w:pPr>
            <w:r>
              <w:rPr>
                <w:rFonts w:hint="eastAsia" w:ascii="宋体" w:hAnsi="宋体"/>
                <w:bCs/>
                <w:color w:val="000000"/>
                <w:szCs w:val="21"/>
              </w:rPr>
              <w:t>单位</w:t>
            </w:r>
          </w:p>
        </w:tc>
        <w:tc>
          <w:tcPr>
            <w:tcW w:w="1134" w:type="dxa"/>
            <w:tcBorders>
              <w:top w:val="single" w:color="auto" w:sz="4" w:space="0"/>
              <w:left w:val="single" w:color="auto" w:sz="4" w:space="0"/>
              <w:bottom w:val="single" w:color="auto" w:sz="4" w:space="0"/>
              <w:right w:val="single" w:color="auto" w:sz="4" w:space="0"/>
            </w:tcBorders>
            <w:noWrap/>
            <w:vAlign w:val="center"/>
          </w:tcPr>
          <w:p w14:paraId="00D677E1">
            <w:pPr>
              <w:jc w:val="center"/>
              <w:rPr>
                <w:rFonts w:ascii="宋体" w:hAnsi="宋体"/>
                <w:bCs/>
                <w:color w:val="000000"/>
                <w:szCs w:val="21"/>
              </w:rPr>
            </w:pPr>
            <w:r>
              <w:rPr>
                <w:rFonts w:hint="eastAsia" w:ascii="宋体" w:hAnsi="宋体"/>
                <w:bCs/>
                <w:color w:val="000000"/>
                <w:szCs w:val="21"/>
              </w:rPr>
              <w:t>数量</w:t>
            </w:r>
          </w:p>
        </w:tc>
        <w:tc>
          <w:tcPr>
            <w:tcW w:w="948" w:type="dxa"/>
            <w:tcBorders>
              <w:top w:val="single" w:color="auto" w:sz="4" w:space="0"/>
              <w:left w:val="single" w:color="auto" w:sz="4" w:space="0"/>
              <w:bottom w:val="single" w:color="auto" w:sz="4" w:space="0"/>
              <w:right w:val="single" w:color="auto" w:sz="4" w:space="0"/>
            </w:tcBorders>
            <w:noWrap/>
            <w:vAlign w:val="center"/>
          </w:tcPr>
          <w:p w14:paraId="4A23200C">
            <w:pPr>
              <w:jc w:val="center"/>
              <w:rPr>
                <w:rFonts w:ascii="宋体" w:hAnsi="宋体"/>
                <w:color w:val="000000"/>
                <w:szCs w:val="21"/>
              </w:rPr>
            </w:pPr>
            <w:r>
              <w:rPr>
                <w:rFonts w:hint="eastAsia" w:ascii="宋体" w:hAnsi="宋体"/>
                <w:color w:val="000000"/>
                <w:szCs w:val="21"/>
              </w:rPr>
              <w:t>单价</w:t>
            </w:r>
          </w:p>
        </w:tc>
        <w:tc>
          <w:tcPr>
            <w:tcW w:w="908" w:type="dxa"/>
            <w:tcBorders>
              <w:top w:val="single" w:color="auto" w:sz="4" w:space="0"/>
              <w:left w:val="single" w:color="auto" w:sz="4" w:space="0"/>
              <w:bottom w:val="single" w:color="auto" w:sz="4" w:space="0"/>
              <w:right w:val="single" w:color="auto" w:sz="4" w:space="0"/>
            </w:tcBorders>
            <w:noWrap/>
            <w:vAlign w:val="center"/>
          </w:tcPr>
          <w:p w14:paraId="5113F57A">
            <w:pPr>
              <w:ind w:left="-92" w:leftChars="-44"/>
              <w:jc w:val="center"/>
              <w:rPr>
                <w:rFonts w:ascii="宋体" w:hAnsi="宋体"/>
                <w:color w:val="000000"/>
                <w:szCs w:val="21"/>
              </w:rPr>
            </w:pPr>
            <w:r>
              <w:rPr>
                <w:rFonts w:hint="eastAsia" w:ascii="宋体" w:hAnsi="宋体"/>
                <w:color w:val="000000"/>
                <w:szCs w:val="21"/>
              </w:rPr>
              <w:t>合计（元）</w:t>
            </w:r>
          </w:p>
        </w:tc>
        <w:tc>
          <w:tcPr>
            <w:tcW w:w="637" w:type="dxa"/>
            <w:tcBorders>
              <w:top w:val="single" w:color="auto" w:sz="4" w:space="0"/>
              <w:left w:val="single" w:color="auto" w:sz="4" w:space="0"/>
              <w:bottom w:val="single" w:color="auto" w:sz="4" w:space="0"/>
              <w:right w:val="single" w:color="auto" w:sz="4" w:space="0"/>
            </w:tcBorders>
            <w:noWrap/>
            <w:vAlign w:val="center"/>
          </w:tcPr>
          <w:p w14:paraId="30DD7454">
            <w:pPr>
              <w:jc w:val="center"/>
              <w:rPr>
                <w:rFonts w:ascii="宋体" w:hAnsi="宋体"/>
                <w:color w:val="000000"/>
                <w:szCs w:val="21"/>
              </w:rPr>
            </w:pPr>
            <w:r>
              <w:rPr>
                <w:rFonts w:hint="eastAsia" w:ascii="宋体" w:hAnsi="宋体"/>
                <w:color w:val="000000"/>
                <w:szCs w:val="21"/>
              </w:rPr>
              <w:t>说明</w:t>
            </w:r>
          </w:p>
        </w:tc>
      </w:tr>
      <w:tr w14:paraId="6ABF774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26821451">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0DEC764">
            <w:pP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3D771313">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5C779896">
            <w:pPr>
              <w:jc w:val="center"/>
              <w:rPr>
                <w:rFonts w:ascii="宋体" w:hAnsi="宋体"/>
                <w:bCs/>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12B3262">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5B44FA3B">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5505DAFC">
            <w:pPr>
              <w:rPr>
                <w:rFonts w:ascii="宋体" w:hAnsi="宋体"/>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29C5CE7C">
            <w:pPr>
              <w:rPr>
                <w:rFonts w:ascii="宋体" w:hAnsi="宋体"/>
                <w:bCs/>
                <w:color w:val="000000"/>
                <w:szCs w:val="21"/>
              </w:rPr>
            </w:pPr>
          </w:p>
        </w:tc>
      </w:tr>
      <w:tr w14:paraId="18F66CA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4912AC9A">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621C4978">
            <w:pP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BBA2F34">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3C9A0E17">
            <w:pPr>
              <w:jc w:val="center"/>
              <w:rPr>
                <w:rFonts w:ascii="宋体" w:hAnsi="宋体"/>
                <w:bCs/>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1037DB9">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14DDCAC3">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573995F8">
            <w:pPr>
              <w:rPr>
                <w:rFonts w:ascii="宋体" w:hAnsi="宋体"/>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1DB11D7C">
            <w:pPr>
              <w:rPr>
                <w:rFonts w:ascii="宋体" w:hAnsi="宋体"/>
                <w:bCs/>
                <w:color w:val="000000"/>
                <w:szCs w:val="21"/>
              </w:rPr>
            </w:pPr>
          </w:p>
        </w:tc>
      </w:tr>
      <w:tr w14:paraId="2B5F3035">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noWrap/>
            <w:vAlign w:val="center"/>
          </w:tcPr>
          <w:p w14:paraId="3034BD09">
            <w:pPr>
              <w:numPr>
                <w:ilvl w:val="0"/>
                <w:numId w:val="3"/>
              </w:numPr>
              <w:ind w:left="2100" w:leftChars="800" w:hanging="420" w:hangingChars="200"/>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1796FE4A">
            <w:pP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2F676E9A">
            <w:pPr>
              <w:rPr>
                <w:rFonts w:ascii="宋体" w:hAnsi="宋体"/>
                <w:bCs/>
                <w:color w:val="000000"/>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6F589CA9">
            <w:pPr>
              <w:jc w:val="center"/>
              <w:rPr>
                <w:rFonts w:ascii="宋体" w:hAnsi="宋体"/>
                <w:bCs/>
                <w:color w:val="000000"/>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0B82DF0">
            <w:pPr>
              <w:jc w:val="center"/>
              <w:rPr>
                <w:rFonts w:ascii="宋体" w:hAnsi="宋体"/>
                <w:bCs/>
                <w:color w:val="000000"/>
                <w:szCs w:val="21"/>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11A3194F">
            <w:pPr>
              <w:rPr>
                <w:rFonts w:ascii="宋体" w:hAnsi="宋体"/>
                <w:bCs/>
                <w:color w:val="000000"/>
                <w:szCs w:val="21"/>
              </w:rPr>
            </w:pPr>
          </w:p>
        </w:tc>
        <w:tc>
          <w:tcPr>
            <w:tcW w:w="908" w:type="dxa"/>
            <w:tcBorders>
              <w:top w:val="single" w:color="auto" w:sz="4" w:space="0"/>
              <w:left w:val="single" w:color="auto" w:sz="4" w:space="0"/>
              <w:bottom w:val="single" w:color="auto" w:sz="4" w:space="0"/>
              <w:right w:val="single" w:color="auto" w:sz="4" w:space="0"/>
            </w:tcBorders>
            <w:noWrap/>
            <w:vAlign w:val="center"/>
          </w:tcPr>
          <w:p w14:paraId="0D5ED85E">
            <w:pPr>
              <w:rPr>
                <w:rFonts w:ascii="宋体" w:hAnsi="宋体"/>
                <w:color w:val="000000"/>
                <w:szCs w:val="21"/>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3AEBEA18">
            <w:pPr>
              <w:rPr>
                <w:rFonts w:ascii="宋体" w:hAnsi="宋体"/>
                <w:bCs/>
                <w:color w:val="000000"/>
                <w:szCs w:val="21"/>
              </w:rPr>
            </w:pPr>
          </w:p>
        </w:tc>
      </w:tr>
      <w:tr w14:paraId="060F7388">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noWrap/>
            <w:vAlign w:val="center"/>
          </w:tcPr>
          <w:p w14:paraId="3C01E815">
            <w:pPr>
              <w:jc w:val="center"/>
              <w:rPr>
                <w:rFonts w:ascii="宋体" w:hAnsi="宋体"/>
                <w:bCs/>
                <w:i/>
                <w:iCs/>
                <w:color w:val="000000"/>
                <w:szCs w:val="21"/>
              </w:rPr>
            </w:pPr>
            <w:r>
              <w:rPr>
                <w:rFonts w:hint="eastAsia" w:ascii="宋体" w:hAnsi="宋体"/>
                <w:bCs/>
                <w:i/>
                <w:iCs/>
                <w:color w:val="000000"/>
                <w:szCs w:val="21"/>
              </w:rPr>
              <w:t>合　　计</w:t>
            </w:r>
          </w:p>
        </w:tc>
        <w:tc>
          <w:tcPr>
            <w:tcW w:w="3074" w:type="dxa"/>
            <w:gridSpan w:val="3"/>
            <w:tcBorders>
              <w:top w:val="single" w:color="auto" w:sz="4" w:space="0"/>
              <w:left w:val="single" w:color="auto" w:sz="4" w:space="0"/>
              <w:bottom w:val="single" w:color="auto" w:sz="4" w:space="0"/>
              <w:right w:val="single" w:color="auto" w:sz="4" w:space="0"/>
            </w:tcBorders>
            <w:noWrap/>
            <w:vAlign w:val="center"/>
          </w:tcPr>
          <w:p w14:paraId="5084A4AA">
            <w:pPr>
              <w:rPr>
                <w:rFonts w:ascii="宋体" w:hAnsi="宋体"/>
                <w:bCs/>
                <w:color w:val="000000"/>
                <w:szCs w:val="21"/>
              </w:rPr>
            </w:pPr>
            <w:r>
              <w:rPr>
                <w:rFonts w:hint="eastAsia" w:ascii="宋体" w:hAnsi="宋体"/>
                <w:bCs/>
                <w:color w:val="000000"/>
                <w:szCs w:val="21"/>
              </w:rPr>
              <w:t>数量合计：</w:t>
            </w:r>
          </w:p>
        </w:tc>
        <w:tc>
          <w:tcPr>
            <w:tcW w:w="1545" w:type="dxa"/>
            <w:gridSpan w:val="2"/>
            <w:tcBorders>
              <w:top w:val="single" w:color="auto" w:sz="4" w:space="0"/>
              <w:left w:val="single" w:color="auto" w:sz="4" w:space="0"/>
              <w:bottom w:val="single" w:color="auto" w:sz="4" w:space="0"/>
              <w:right w:val="single" w:color="auto" w:sz="4" w:space="0"/>
            </w:tcBorders>
            <w:noWrap/>
            <w:vAlign w:val="center"/>
          </w:tcPr>
          <w:p w14:paraId="4D96899F">
            <w:pPr>
              <w:rPr>
                <w:rFonts w:ascii="宋体" w:hAnsi="宋体"/>
                <w:bCs/>
                <w:color w:val="000000"/>
                <w:szCs w:val="21"/>
              </w:rPr>
            </w:pPr>
            <w:r>
              <w:rPr>
                <w:rFonts w:hint="eastAsia" w:ascii="宋体" w:hAnsi="宋体"/>
                <w:bCs/>
                <w:color w:val="000000"/>
                <w:szCs w:val="21"/>
              </w:rPr>
              <w:t>报价合计：　　　　　元</w:t>
            </w:r>
          </w:p>
        </w:tc>
      </w:tr>
      <w:tr w14:paraId="7D38DED0">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noWrap/>
            <w:vAlign w:val="center"/>
          </w:tcPr>
          <w:p w14:paraId="04BDDAE6">
            <w:pPr>
              <w:pStyle w:val="13"/>
              <w:rPr>
                <w:rFonts w:ascii="宋体" w:hAnsi="宋体"/>
                <w:color w:val="000000"/>
                <w:szCs w:val="21"/>
                <w:lang w:val="en-GB"/>
              </w:rPr>
            </w:pPr>
            <w:r>
              <w:rPr>
                <w:rFonts w:hint="eastAsia" w:ascii="宋体" w:hAnsi="宋体"/>
                <w:bCs/>
                <w:color w:val="000000"/>
                <w:szCs w:val="21"/>
              </w:rPr>
              <w:t>三、总报价：人民币    元。</w:t>
            </w:r>
            <w:r>
              <w:rPr>
                <w:rFonts w:hint="eastAsia" w:ascii="宋体" w:hAnsi="宋体"/>
                <w:color w:val="000000"/>
                <w:szCs w:val="21"/>
              </w:rPr>
              <w:t>（以上各合计项与报价一览表中的对应项均一致相符，如不一致以报价一览表为准）</w:t>
            </w:r>
          </w:p>
        </w:tc>
      </w:tr>
    </w:tbl>
    <w:p w14:paraId="489E0BB9">
      <w:pPr>
        <w:spacing w:line="360" w:lineRule="auto"/>
        <w:rPr>
          <w:rFonts w:ascii="宋体" w:hAnsi="宋体"/>
          <w:color w:val="000000"/>
          <w:szCs w:val="21"/>
        </w:rPr>
      </w:pPr>
    </w:p>
    <w:p w14:paraId="3DB81091">
      <w:pPr>
        <w:spacing w:line="360" w:lineRule="auto"/>
        <w:rPr>
          <w:rFonts w:ascii="宋体" w:hAnsi="宋体"/>
          <w:color w:val="000000"/>
          <w:szCs w:val="21"/>
          <w:lang w:val="en-GB"/>
        </w:rPr>
      </w:pPr>
      <w:r>
        <w:rPr>
          <w:rFonts w:hint="eastAsia" w:ascii="宋体" w:hAnsi="宋体"/>
          <w:color w:val="000000"/>
          <w:szCs w:val="21"/>
        </w:rPr>
        <w:t>注：1）</w:t>
      </w:r>
      <w:r>
        <w:rPr>
          <w:rFonts w:hint="eastAsia" w:ascii="宋体" w:hAnsi="宋体"/>
          <w:color w:val="000000"/>
          <w:szCs w:val="21"/>
        </w:rPr>
        <w:tab/>
      </w:r>
      <w:r>
        <w:rPr>
          <w:rFonts w:hint="eastAsia" w:ascii="宋体" w:hAnsi="宋体"/>
          <w:color w:val="000000"/>
          <w:szCs w:val="21"/>
          <w:lang w:val="en-GB"/>
        </w:rPr>
        <w:t>以上内容必须《报价一览表》一致。</w:t>
      </w:r>
    </w:p>
    <w:p w14:paraId="07974156">
      <w:pPr>
        <w:pStyle w:val="10"/>
        <w:tabs>
          <w:tab w:val="left" w:pos="851"/>
        </w:tabs>
        <w:adjustRightInd w:val="0"/>
        <w:snapToGrid w:val="0"/>
        <w:spacing w:line="360" w:lineRule="auto"/>
        <w:ind w:left="850" w:leftChars="202" w:hanging="426" w:hangingChars="203"/>
        <w:rPr>
          <w:rFonts w:hAnsi="宋体"/>
          <w:snapToGrid w:val="0"/>
          <w:color w:val="000000"/>
          <w:kern w:val="0"/>
        </w:rPr>
      </w:pPr>
      <w:r>
        <w:rPr>
          <w:rFonts w:hint="eastAsia" w:hAnsi="宋体"/>
          <w:color w:val="000000"/>
          <w:kern w:val="0"/>
        </w:rPr>
        <w:t>2)</w:t>
      </w:r>
      <w:r>
        <w:rPr>
          <w:rFonts w:hint="eastAsia" w:hAnsi="宋体"/>
          <w:color w:val="000000"/>
          <w:kern w:val="0"/>
        </w:rPr>
        <w:tab/>
      </w:r>
      <w:r>
        <w:rPr>
          <w:rFonts w:hint="eastAsia" w:hAnsi="宋体"/>
          <w:color w:val="000000"/>
          <w:kern w:val="0"/>
        </w:rPr>
        <w:t>对于</w:t>
      </w:r>
      <w:r>
        <w:rPr>
          <w:rFonts w:hint="eastAsia" w:hAnsi="宋体"/>
          <w:snapToGrid w:val="0"/>
          <w:color w:val="000000"/>
          <w:kern w:val="0"/>
        </w:rPr>
        <w:t>报价免费的项目必须标明“免费”；</w:t>
      </w:r>
    </w:p>
    <w:p w14:paraId="69F2A139">
      <w:pPr>
        <w:pStyle w:val="10"/>
        <w:tabs>
          <w:tab w:val="left" w:pos="851"/>
        </w:tabs>
        <w:adjustRightInd w:val="0"/>
        <w:snapToGrid w:val="0"/>
        <w:spacing w:line="360" w:lineRule="auto"/>
        <w:ind w:left="850" w:leftChars="202" w:hanging="426" w:hangingChars="203"/>
        <w:rPr>
          <w:rFonts w:hAnsi="宋体"/>
          <w:snapToGrid w:val="0"/>
          <w:color w:val="000000"/>
          <w:kern w:val="0"/>
        </w:rPr>
      </w:pPr>
      <w:r>
        <w:rPr>
          <w:rFonts w:hint="eastAsia" w:hAnsi="宋体"/>
          <w:snapToGrid w:val="0"/>
          <w:color w:val="000000"/>
          <w:kern w:val="0"/>
        </w:rPr>
        <w:t>3)</w:t>
      </w:r>
      <w:r>
        <w:rPr>
          <w:rFonts w:hint="eastAsia" w:hAnsi="宋体"/>
          <w:snapToGrid w:val="0"/>
          <w:color w:val="000000"/>
          <w:kern w:val="0"/>
        </w:rPr>
        <w:tab/>
      </w:r>
      <w:r>
        <w:rPr>
          <w:rFonts w:hint="eastAsia" w:hAnsi="宋体"/>
          <w:snapToGrid w:val="0"/>
          <w:color w:val="000000"/>
          <w:kern w:val="0"/>
        </w:rPr>
        <w:t>所有根据合同或其它原因应由报价供应商支付的税款和其它应交纳的费用都要包括在报价供应商提交的报价价格中；</w:t>
      </w:r>
    </w:p>
    <w:p w14:paraId="3E7C05E6">
      <w:pPr>
        <w:pStyle w:val="10"/>
        <w:tabs>
          <w:tab w:val="left" w:pos="851"/>
        </w:tabs>
        <w:adjustRightInd w:val="0"/>
        <w:snapToGrid w:val="0"/>
        <w:spacing w:line="360" w:lineRule="auto"/>
        <w:ind w:left="850" w:leftChars="202" w:hanging="426" w:hangingChars="203"/>
        <w:rPr>
          <w:rFonts w:hAnsi="宋体"/>
          <w:color w:val="000000"/>
          <w:kern w:val="0"/>
        </w:rPr>
      </w:pPr>
      <w:r>
        <w:rPr>
          <w:rFonts w:hint="eastAsia" w:hAnsi="宋体"/>
          <w:snapToGrid w:val="0"/>
          <w:color w:val="000000"/>
          <w:kern w:val="0"/>
        </w:rPr>
        <w:t>4)</w:t>
      </w:r>
      <w:r>
        <w:rPr>
          <w:rFonts w:hint="eastAsia" w:hAnsi="宋体"/>
          <w:snapToGrid w:val="0"/>
          <w:color w:val="000000"/>
          <w:kern w:val="0"/>
        </w:rPr>
        <w:tab/>
      </w:r>
      <w:r>
        <w:rPr>
          <w:rFonts w:hint="eastAsia" w:hAnsi="宋体"/>
          <w:snapToGrid w:val="0"/>
          <w:color w:val="000000"/>
          <w:kern w:val="0"/>
        </w:rPr>
        <w:t>应包含货</w:t>
      </w:r>
      <w:r>
        <w:rPr>
          <w:rFonts w:hint="eastAsia" w:hAnsi="宋体"/>
          <w:color w:val="000000"/>
          <w:kern w:val="0"/>
        </w:rPr>
        <w:t>物运至最终目的地的运输、保险和伴随货物服务的其他所有费用。</w:t>
      </w:r>
    </w:p>
    <w:p w14:paraId="07626230">
      <w:pPr>
        <w:adjustRightInd w:val="0"/>
        <w:snapToGrid w:val="0"/>
        <w:spacing w:line="360" w:lineRule="auto"/>
        <w:rPr>
          <w:rFonts w:ascii="宋体" w:hAnsi="宋体"/>
          <w:color w:val="000000"/>
          <w:szCs w:val="21"/>
        </w:rPr>
      </w:pPr>
    </w:p>
    <w:p w14:paraId="5EB5B893">
      <w:pPr>
        <w:adjustRightInd w:val="0"/>
        <w:snapToGrid w:val="0"/>
        <w:spacing w:line="360" w:lineRule="auto"/>
        <w:rPr>
          <w:rFonts w:ascii="宋体" w:hAnsi="宋体"/>
          <w:color w:val="000000"/>
          <w:szCs w:val="21"/>
        </w:rPr>
      </w:pPr>
    </w:p>
    <w:p w14:paraId="21E33C26">
      <w:pPr>
        <w:adjustRightInd w:val="0"/>
        <w:snapToGrid w:val="0"/>
        <w:spacing w:line="360" w:lineRule="auto"/>
        <w:rPr>
          <w:rFonts w:ascii="宋体" w:hAnsi="宋体"/>
          <w:color w:val="000000"/>
          <w:szCs w:val="21"/>
        </w:rPr>
      </w:pPr>
    </w:p>
    <w:p w14:paraId="5F19B883">
      <w:pPr>
        <w:adjustRightInd w:val="0"/>
        <w:snapToGrid w:val="0"/>
        <w:spacing w:line="360" w:lineRule="auto"/>
        <w:rPr>
          <w:rFonts w:ascii="宋体" w:hAnsi="宋体"/>
          <w:color w:val="000000"/>
          <w:szCs w:val="21"/>
          <w:u w:val="single"/>
        </w:rPr>
      </w:pPr>
      <w:r>
        <w:rPr>
          <w:rFonts w:hint="eastAsia" w:ascii="宋体" w:hAnsi="宋体"/>
          <w:color w:val="000000"/>
          <w:szCs w:val="21"/>
        </w:rPr>
        <w:t>报价供应商名称（盖章）：</w:t>
      </w:r>
    </w:p>
    <w:p w14:paraId="01F4A771">
      <w:pPr>
        <w:spacing w:line="360" w:lineRule="auto"/>
        <w:rPr>
          <w:rFonts w:ascii="宋体" w:hAnsi="宋体"/>
          <w:color w:val="000000"/>
          <w:szCs w:val="21"/>
        </w:rPr>
      </w:pPr>
      <w:r>
        <w:rPr>
          <w:rFonts w:hint="eastAsia" w:ascii="宋体" w:hAnsi="宋体"/>
          <w:color w:val="000000"/>
          <w:szCs w:val="21"/>
        </w:rPr>
        <w:t>日期：   年   月   日</w:t>
      </w:r>
    </w:p>
    <w:p w14:paraId="0C3E79A7">
      <w:pPr>
        <w:spacing w:line="360" w:lineRule="auto"/>
        <w:rPr>
          <w:rFonts w:ascii="宋体" w:hAnsi="宋体"/>
          <w:color w:val="000000"/>
          <w:szCs w:val="21"/>
        </w:rPr>
      </w:pPr>
    </w:p>
    <w:p w14:paraId="38348C42">
      <w:pPr>
        <w:pStyle w:val="5"/>
        <w:tabs>
          <w:tab w:val="left" w:pos="851"/>
        </w:tabs>
        <w:spacing w:before="0" w:after="0" w:line="360" w:lineRule="auto"/>
        <w:rPr>
          <w:rFonts w:ascii="宋体" w:hAnsi="宋体"/>
          <w:color w:val="000000"/>
          <w:szCs w:val="21"/>
        </w:rPr>
      </w:pPr>
    </w:p>
    <w:p w14:paraId="68387922">
      <w:pPr>
        <w:spacing w:line="360" w:lineRule="auto"/>
        <w:rPr>
          <w:rFonts w:ascii="宋体" w:hAnsi="宋体"/>
          <w:color w:val="000000"/>
          <w:szCs w:val="21"/>
        </w:rPr>
      </w:pPr>
    </w:p>
    <w:p w14:paraId="3FF78338">
      <w:pPr>
        <w:spacing w:line="360" w:lineRule="auto"/>
        <w:rPr>
          <w:rFonts w:ascii="宋体" w:hAnsi="宋体"/>
          <w:color w:val="000000"/>
          <w:szCs w:val="21"/>
        </w:rPr>
      </w:pPr>
      <w:r>
        <w:rPr>
          <w:rFonts w:hint="eastAsia" w:ascii="宋体" w:hAnsi="宋体"/>
          <w:color w:val="000000"/>
          <w:szCs w:val="21"/>
        </w:rPr>
        <w:br w:type="page"/>
      </w:r>
    </w:p>
    <w:p w14:paraId="096E6D12">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bookmarkStart w:id="3" w:name="_Toc104928861"/>
      <w:bookmarkStart w:id="4" w:name="_Toc278794813"/>
      <w:r>
        <w:rPr>
          <w:rFonts w:hint="eastAsia" w:ascii="宋体" w:hAnsi="宋体" w:eastAsia="宋体"/>
          <w:color w:val="000000"/>
          <w:sz w:val="21"/>
          <w:szCs w:val="21"/>
        </w:rPr>
        <w:t>报价函</w:t>
      </w:r>
      <w:bookmarkEnd w:id="3"/>
      <w:bookmarkEnd w:id="4"/>
    </w:p>
    <w:p w14:paraId="0357C17D">
      <w:pPr>
        <w:pStyle w:val="10"/>
        <w:spacing w:line="360" w:lineRule="auto"/>
        <w:jc w:val="center"/>
        <w:rPr>
          <w:rFonts w:hAnsi="宋体"/>
          <w:b/>
          <w:color w:val="000000"/>
          <w:sz w:val="24"/>
          <w:szCs w:val="24"/>
        </w:rPr>
      </w:pPr>
      <w:r>
        <w:rPr>
          <w:rFonts w:hint="eastAsia" w:hAnsi="宋体"/>
          <w:b/>
          <w:color w:val="000000"/>
          <w:sz w:val="24"/>
          <w:szCs w:val="24"/>
        </w:rPr>
        <w:t>投 标 函</w:t>
      </w:r>
    </w:p>
    <w:p w14:paraId="04F69861">
      <w:pPr>
        <w:spacing w:line="360" w:lineRule="auto"/>
        <w:rPr>
          <w:rFonts w:ascii="宋体" w:hAnsi="宋体"/>
          <w:color w:val="000000"/>
          <w:szCs w:val="21"/>
        </w:rPr>
      </w:pPr>
    </w:p>
    <w:p w14:paraId="53220600">
      <w:pPr>
        <w:spacing w:line="360" w:lineRule="auto"/>
        <w:rPr>
          <w:rFonts w:ascii="宋体" w:hAnsi="宋体"/>
          <w:b/>
          <w:color w:val="000000"/>
          <w:szCs w:val="21"/>
        </w:rPr>
      </w:pPr>
      <w:r>
        <w:rPr>
          <w:rFonts w:hint="eastAsia" w:ascii="宋体" w:hAnsi="宋体"/>
          <w:color w:val="000000"/>
          <w:szCs w:val="21"/>
        </w:rPr>
        <w:t>致：</w:t>
      </w:r>
      <w:r>
        <w:rPr>
          <w:rFonts w:hint="eastAsia" w:ascii="宋体" w:hAnsi="宋体"/>
          <w:b/>
          <w:color w:val="000000"/>
          <w:szCs w:val="21"/>
        </w:rPr>
        <w:t>广东省政府采购中心</w:t>
      </w:r>
    </w:p>
    <w:p w14:paraId="6496B7CE">
      <w:pPr>
        <w:pStyle w:val="10"/>
        <w:spacing w:line="360" w:lineRule="auto"/>
        <w:ind w:firstLine="420" w:firstLineChars="200"/>
        <w:rPr>
          <w:rFonts w:hAnsi="宋体"/>
          <w:color w:val="000000"/>
        </w:rPr>
      </w:pPr>
      <w:r>
        <w:rPr>
          <w:rFonts w:hint="eastAsia" w:hAnsi="宋体"/>
          <w:color w:val="000000"/>
        </w:rPr>
        <w:t>为响应你方组织的</w:t>
      </w:r>
      <w:r>
        <w:rPr>
          <w:rFonts w:hint="eastAsia" w:hAnsi="宋体"/>
          <w:color w:val="000000"/>
          <w:u w:val="single"/>
        </w:rPr>
        <w:t xml:space="preserve">  </w:t>
      </w:r>
      <w:r>
        <w:rPr>
          <w:rFonts w:hint="eastAsia" w:ascii="Times New Roman" w:hAnsi="宋体"/>
          <w:color w:val="000000"/>
          <w:szCs w:val="22"/>
          <w:lang w:eastAsia="zh-CN"/>
        </w:rPr>
        <w:t>广东省数字经济运行监测咨询服务项目</w:t>
      </w:r>
      <w:r>
        <w:rPr>
          <w:rFonts w:hint="eastAsia" w:hAnsi="宋体"/>
          <w:color w:val="000000"/>
          <w:kern w:val="28"/>
        </w:rPr>
        <w:t>的</w:t>
      </w:r>
      <w:r>
        <w:rPr>
          <w:rFonts w:hint="eastAsia" w:hAnsi="宋体"/>
          <w:color w:val="000000"/>
        </w:rPr>
        <w:t>招标[采购项目编号为：</w:t>
      </w:r>
      <w:r>
        <w:rPr>
          <w:rFonts w:hint="eastAsia" w:hAnsi="宋体"/>
          <w:color w:val="000000"/>
          <w:u w:val="single"/>
        </w:rPr>
        <w:t xml:space="preserve">  </w:t>
      </w:r>
      <w:r>
        <w:rPr>
          <w:rFonts w:hint="eastAsia" w:hAnsi="宋体"/>
          <w:color w:val="000000"/>
          <w:u w:val="single"/>
          <w:lang w:eastAsia="zh-CN"/>
        </w:rPr>
        <w:t>GPCGD25C256FG121F</w:t>
      </w:r>
      <w:r>
        <w:rPr>
          <w:rFonts w:hint="eastAsia" w:hAnsi="宋体"/>
          <w:color w:val="000000"/>
          <w:u w:val="single"/>
        </w:rPr>
        <w:t xml:space="preserve">  </w:t>
      </w:r>
      <w:r>
        <w:rPr>
          <w:rFonts w:hint="eastAsia" w:hAnsi="宋体"/>
          <w:color w:val="000000"/>
        </w:rPr>
        <w:t>]，我方愿参与报价。</w:t>
      </w:r>
    </w:p>
    <w:p w14:paraId="25431E8B">
      <w:pPr>
        <w:pStyle w:val="10"/>
        <w:spacing w:line="360" w:lineRule="auto"/>
        <w:ind w:firstLine="420" w:firstLineChars="200"/>
        <w:rPr>
          <w:rFonts w:hAnsi="宋体"/>
          <w:color w:val="000000"/>
        </w:rPr>
      </w:pPr>
      <w:r>
        <w:rPr>
          <w:rFonts w:hint="eastAsia" w:hAnsi="宋体"/>
          <w:color w:val="000000"/>
        </w:rPr>
        <w:t>我方确认收到贵方提供的</w:t>
      </w:r>
      <w:r>
        <w:rPr>
          <w:rFonts w:hint="eastAsia" w:hAnsi="宋体"/>
          <w:color w:val="000000"/>
          <w:u w:val="single"/>
        </w:rPr>
        <w:t xml:space="preserve">  </w:t>
      </w:r>
      <w:r>
        <w:rPr>
          <w:rFonts w:hint="eastAsia" w:hAnsi="宋体"/>
          <w:color w:val="000000"/>
          <w:u w:val="single"/>
          <w:lang w:eastAsia="zh-CN"/>
        </w:rPr>
        <w:t>广东省数字经济运行监测咨询服务项目</w:t>
      </w:r>
      <w:r>
        <w:rPr>
          <w:rFonts w:hint="eastAsia" w:hAnsi="宋体"/>
          <w:color w:val="000000"/>
          <w:u w:val="single"/>
        </w:rPr>
        <w:t xml:space="preserve">  </w:t>
      </w:r>
      <w:r>
        <w:rPr>
          <w:rFonts w:hint="eastAsia" w:hAnsi="宋体"/>
          <w:color w:val="000000"/>
        </w:rPr>
        <w:t>采购文件的全部内容。</w:t>
      </w:r>
    </w:p>
    <w:p w14:paraId="18FF292E">
      <w:pPr>
        <w:pStyle w:val="10"/>
        <w:spacing w:line="360" w:lineRule="auto"/>
        <w:ind w:firstLine="420" w:firstLineChars="200"/>
        <w:rPr>
          <w:rFonts w:hAnsi="宋体"/>
          <w:color w:val="000000"/>
        </w:rPr>
      </w:pPr>
      <w:r>
        <w:rPr>
          <w:rFonts w:hint="eastAsia" w:hAnsi="宋体"/>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14:paraId="564031FB">
      <w:pPr>
        <w:spacing w:line="360" w:lineRule="auto"/>
        <w:ind w:firstLine="420" w:firstLineChars="200"/>
        <w:rPr>
          <w:rFonts w:ascii="宋体" w:hAnsi="宋体"/>
          <w:color w:val="000000"/>
          <w:szCs w:val="21"/>
        </w:rPr>
      </w:pPr>
      <w:r>
        <w:rPr>
          <w:rFonts w:hint="eastAsia" w:ascii="宋体" w:hAnsi="宋体"/>
          <w:i/>
          <w:color w:val="000000"/>
          <w:szCs w:val="21"/>
          <w:u w:val="single"/>
        </w:rPr>
        <w:t>(供应商名称)</w:t>
      </w:r>
      <w:r>
        <w:rPr>
          <w:rFonts w:hint="eastAsia" w:ascii="宋体" w:hAnsi="宋体"/>
          <w:color w:val="000000"/>
          <w:szCs w:val="21"/>
        </w:rPr>
        <w:t>作为供应商正式授权</w:t>
      </w:r>
      <w:r>
        <w:rPr>
          <w:rFonts w:hint="eastAsia" w:ascii="宋体" w:hAnsi="宋体"/>
          <w:i/>
          <w:color w:val="000000"/>
          <w:szCs w:val="21"/>
          <w:u w:val="single"/>
        </w:rPr>
        <w:t xml:space="preserve">(授权代表全名， 职务)  </w:t>
      </w:r>
      <w:r>
        <w:rPr>
          <w:rFonts w:hint="eastAsia" w:ascii="宋体" w:hAnsi="宋体"/>
          <w:color w:val="000000"/>
          <w:szCs w:val="21"/>
        </w:rPr>
        <w:t>代表我方全权处理有关本报价的一切事宜。</w:t>
      </w:r>
    </w:p>
    <w:p w14:paraId="6483958B">
      <w:pPr>
        <w:spacing w:line="360" w:lineRule="auto"/>
        <w:ind w:firstLine="420" w:firstLineChars="200"/>
        <w:rPr>
          <w:rFonts w:ascii="宋体" w:hAnsi="宋体"/>
          <w:color w:val="000000"/>
          <w:szCs w:val="21"/>
        </w:rPr>
      </w:pPr>
      <w:r>
        <w:rPr>
          <w:rFonts w:hint="eastAsia" w:ascii="宋体" w:hAnsi="宋体"/>
          <w:color w:val="000000"/>
          <w:szCs w:val="21"/>
        </w:rPr>
        <w:t>在此提交的响应文件，正本一份，副本五份。</w:t>
      </w:r>
    </w:p>
    <w:p w14:paraId="0A6D7BFD">
      <w:pPr>
        <w:pStyle w:val="10"/>
        <w:spacing w:line="360" w:lineRule="auto"/>
        <w:ind w:firstLine="420" w:firstLineChars="200"/>
        <w:rPr>
          <w:rFonts w:hAnsi="宋体"/>
          <w:color w:val="000000"/>
        </w:rPr>
      </w:pPr>
      <w:r>
        <w:rPr>
          <w:rFonts w:hint="eastAsia" w:hAnsi="宋体"/>
          <w:color w:val="000000"/>
        </w:rPr>
        <w:t>我方已完全明白采购文件的所有条款要求，并申明如下：</w:t>
      </w:r>
    </w:p>
    <w:p w14:paraId="2E700B06">
      <w:pPr>
        <w:pStyle w:val="10"/>
        <w:spacing w:line="360" w:lineRule="auto"/>
        <w:ind w:firstLine="420" w:firstLineChars="200"/>
        <w:rPr>
          <w:rFonts w:hAnsi="宋体"/>
          <w:color w:val="000000"/>
        </w:rPr>
      </w:pPr>
      <w:r>
        <w:rPr>
          <w:rFonts w:hint="eastAsia" w:hAnsi="宋体"/>
          <w:color w:val="000000"/>
        </w:rPr>
        <w:t>（一）按采购文件提供的全部货物与相关服务的报价总价详见《报价一览表》。</w:t>
      </w:r>
    </w:p>
    <w:p w14:paraId="64AEDC6F">
      <w:pPr>
        <w:pStyle w:val="10"/>
        <w:spacing w:line="360" w:lineRule="auto"/>
        <w:ind w:firstLine="420" w:firstLineChars="200"/>
        <w:rPr>
          <w:rFonts w:hAnsi="宋体"/>
          <w:color w:val="000000"/>
        </w:rPr>
      </w:pPr>
      <w:r>
        <w:rPr>
          <w:rFonts w:hint="eastAsia" w:hAnsi="宋体"/>
          <w:color w:val="000000"/>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14:paraId="44991463">
      <w:pPr>
        <w:pStyle w:val="10"/>
        <w:spacing w:line="360" w:lineRule="auto"/>
        <w:ind w:firstLine="420" w:firstLineChars="200"/>
        <w:rPr>
          <w:rFonts w:hAnsi="宋体"/>
          <w:color w:val="000000"/>
        </w:rPr>
      </w:pPr>
      <w:r>
        <w:rPr>
          <w:rFonts w:hint="eastAsia" w:hAnsi="宋体"/>
          <w:color w:val="000000"/>
        </w:rPr>
        <w:t>（三）我方明白并同意，在规定的公开唱价日之后，报价有效期之内撤回报价或成交后不按规定与采购人签订合同或不提交履约保证金，则贵方将不予退还报价保证金。</w:t>
      </w:r>
    </w:p>
    <w:p w14:paraId="5E6AF21F">
      <w:pPr>
        <w:pStyle w:val="10"/>
        <w:spacing w:line="360" w:lineRule="auto"/>
        <w:ind w:firstLine="420" w:firstLineChars="200"/>
        <w:rPr>
          <w:rFonts w:hAnsi="宋体"/>
          <w:color w:val="000000"/>
        </w:rPr>
      </w:pPr>
      <w:r>
        <w:rPr>
          <w:rFonts w:hint="eastAsia" w:hAnsi="宋体"/>
          <w:color w:val="000000"/>
        </w:rPr>
        <w:t>（四）我方愿意向贵方提供任何与本项报价有关的数据、情况和技术资料。若贵方需要，我方愿意提供我方作出的一切承诺的证明材料。</w:t>
      </w:r>
    </w:p>
    <w:p w14:paraId="52C1388C">
      <w:pPr>
        <w:pStyle w:val="10"/>
        <w:spacing w:line="360" w:lineRule="auto"/>
        <w:ind w:firstLine="420" w:firstLineChars="200"/>
        <w:rPr>
          <w:rFonts w:hAnsi="宋体"/>
          <w:color w:val="000000"/>
        </w:rPr>
      </w:pPr>
      <w:r>
        <w:rPr>
          <w:rFonts w:hint="eastAsia" w:hAnsi="宋体"/>
          <w:color w:val="000000"/>
        </w:rPr>
        <w:t>（五）我方理解贵方不一定接受最低报价或任何贵方可能收到的报价。</w:t>
      </w:r>
    </w:p>
    <w:p w14:paraId="57D91F8C">
      <w:pPr>
        <w:pStyle w:val="10"/>
        <w:spacing w:line="360" w:lineRule="auto"/>
        <w:ind w:firstLine="420" w:firstLineChars="200"/>
        <w:rPr>
          <w:rFonts w:hAnsi="宋体"/>
          <w:color w:val="000000"/>
        </w:rPr>
      </w:pPr>
      <w:r>
        <w:rPr>
          <w:rFonts w:hint="eastAsia" w:hAnsi="宋体"/>
          <w:color w:val="000000"/>
        </w:rPr>
        <w:t>（六）我方如果成交，将保证履行采购文件及其澄清、修改文件（如果有）中的全部责任和义务，按质、按量、按期完成《用户需求书》及《合同书》中的全部任务。</w:t>
      </w:r>
    </w:p>
    <w:p w14:paraId="6EDA7026">
      <w:pPr>
        <w:pStyle w:val="10"/>
        <w:spacing w:line="360" w:lineRule="auto"/>
        <w:ind w:firstLine="420" w:firstLineChars="200"/>
        <w:rPr>
          <w:rFonts w:hAnsi="宋体"/>
          <w:color w:val="000000"/>
        </w:rPr>
      </w:pPr>
      <w:r>
        <w:rPr>
          <w:rFonts w:hint="eastAsia" w:hAnsi="宋体"/>
          <w:color w:val="000000"/>
        </w:rPr>
        <w:t>（七）我方作为在法律、财务和运作上独立于采购人、集中采购机构的供应商，在此保证所提交的所有文件和全部说明是真实的和正确的。</w:t>
      </w:r>
    </w:p>
    <w:p w14:paraId="18AB28E1">
      <w:pPr>
        <w:spacing w:line="360" w:lineRule="auto"/>
        <w:ind w:firstLine="359" w:firstLineChars="171"/>
        <w:rPr>
          <w:rFonts w:ascii="宋体" w:hAnsi="宋体"/>
          <w:color w:val="000000"/>
          <w:szCs w:val="21"/>
        </w:rPr>
      </w:pPr>
      <w:r>
        <w:rPr>
          <w:rFonts w:hint="eastAsia" w:ascii="宋体" w:hAnsi="宋体"/>
          <w:color w:val="000000"/>
          <w:szCs w:val="21"/>
        </w:rPr>
        <w:t>（八）我方报价已包含应向知识产权所有权人支付的所有相关税费，并保证采购人在中国使用我方提供的货物时，如有第三方提出侵犯其知识产权主张的，责任由我方承担。</w:t>
      </w:r>
    </w:p>
    <w:p w14:paraId="4E9ED9C0">
      <w:pPr>
        <w:spacing w:line="360" w:lineRule="auto"/>
        <w:ind w:firstLine="359" w:firstLineChars="171"/>
        <w:rPr>
          <w:rFonts w:ascii="宋体" w:hAnsi="宋体"/>
          <w:color w:val="000000"/>
          <w:szCs w:val="21"/>
        </w:rPr>
      </w:pPr>
      <w:r>
        <w:rPr>
          <w:rFonts w:hint="eastAsia" w:ascii="宋体" w:hAnsi="宋体"/>
          <w:color w:val="000000"/>
          <w:szCs w:val="21"/>
        </w:rPr>
        <w:t xml:space="preserve">（九）我方接受采购人委托向贵方支付采购代理费，项目总报价已包含采购代理费，如果被确定为中标供应商，承诺向贵方足额支付。 </w:t>
      </w:r>
    </w:p>
    <w:p w14:paraId="199525B0">
      <w:pPr>
        <w:spacing w:line="360" w:lineRule="auto"/>
        <w:ind w:firstLine="359" w:firstLineChars="171"/>
        <w:rPr>
          <w:rFonts w:ascii="宋体" w:hAnsi="宋体"/>
          <w:color w:val="000000"/>
          <w:szCs w:val="21"/>
        </w:rPr>
      </w:pPr>
      <w:r>
        <w:rPr>
          <w:rFonts w:hint="eastAsia" w:ascii="宋体" w:hAnsi="宋体"/>
          <w:color w:val="000000"/>
          <w:szCs w:val="21"/>
        </w:rPr>
        <w:t>（十）我方与其他报价供应商不存在单位负责人为同一人或者存在直接控股、管理关系。</w:t>
      </w:r>
    </w:p>
    <w:p w14:paraId="2A2DF1AD">
      <w:pPr>
        <w:spacing w:line="360" w:lineRule="auto"/>
        <w:ind w:firstLine="359" w:firstLineChars="171"/>
        <w:rPr>
          <w:rFonts w:ascii="宋体" w:hAnsi="宋体"/>
          <w:color w:val="000000"/>
          <w:szCs w:val="21"/>
        </w:rPr>
      </w:pPr>
      <w:r>
        <w:rPr>
          <w:rFonts w:hint="eastAsia" w:ascii="宋体" w:hAnsi="宋体"/>
          <w:color w:val="000000"/>
          <w:szCs w:val="21"/>
        </w:rPr>
        <w:t>（十一）我方承诺未成为本项目的除前期整体设计、规范编制或者项目管理、监理、检测等服务以外的其它采购活动的中标（成交）供应商。</w:t>
      </w:r>
    </w:p>
    <w:p w14:paraId="30A1CE9B">
      <w:pPr>
        <w:spacing w:line="360" w:lineRule="auto"/>
        <w:ind w:firstLine="359" w:firstLineChars="171"/>
        <w:rPr>
          <w:rFonts w:ascii="宋体" w:hAnsi="宋体"/>
          <w:color w:val="000000"/>
          <w:szCs w:val="21"/>
        </w:rPr>
      </w:pPr>
      <w:r>
        <w:rPr>
          <w:rFonts w:hint="eastAsia" w:ascii="宋体" w:hAnsi="宋体"/>
          <w:color w:val="000000"/>
          <w:szCs w:val="21"/>
        </w:rPr>
        <w:t>（十二）我方具备如下条件，承诺如下：</w:t>
      </w:r>
    </w:p>
    <w:p w14:paraId="7A10B86C">
      <w:pPr>
        <w:spacing w:line="360" w:lineRule="auto"/>
        <w:ind w:firstLine="359" w:firstLineChars="171"/>
        <w:rPr>
          <w:rFonts w:ascii="宋体" w:hAnsi="宋体"/>
          <w:color w:val="000000"/>
          <w:szCs w:val="21"/>
        </w:rPr>
      </w:pPr>
      <w:r>
        <w:rPr>
          <w:rFonts w:hint="eastAsia" w:ascii="宋体" w:hAnsi="宋体"/>
          <w:color w:val="000000"/>
          <w:szCs w:val="21"/>
        </w:rPr>
        <w:t>（1）我方参加本项目政府采购活动前3年内在经营活动中没有重大违法记录。</w:t>
      </w:r>
    </w:p>
    <w:p w14:paraId="54CCE5E3">
      <w:pPr>
        <w:spacing w:line="360" w:lineRule="auto"/>
        <w:ind w:firstLine="359" w:firstLineChars="171"/>
        <w:rPr>
          <w:rFonts w:ascii="宋体" w:hAnsi="宋体"/>
          <w:color w:val="000000"/>
          <w:szCs w:val="21"/>
        </w:rPr>
      </w:pPr>
      <w:r>
        <w:rPr>
          <w:rFonts w:hint="eastAsia" w:ascii="宋体" w:hAnsi="宋体"/>
          <w:color w:val="000000"/>
          <w:szCs w:val="21"/>
        </w:rPr>
        <w:t>（2）我方符合法律、行政法规规定的其他条件。</w:t>
      </w:r>
    </w:p>
    <w:p w14:paraId="7342BFDF">
      <w:pPr>
        <w:spacing w:line="360" w:lineRule="auto"/>
        <w:ind w:firstLine="359" w:firstLineChars="171"/>
        <w:rPr>
          <w:rFonts w:ascii="宋体" w:hAnsi="宋体"/>
          <w:color w:val="000000"/>
          <w:szCs w:val="21"/>
        </w:rPr>
      </w:pPr>
      <w:r>
        <w:rPr>
          <w:rFonts w:hint="eastAsia" w:ascii="宋体" w:hAnsi="宋体"/>
          <w:color w:val="000000"/>
          <w:szCs w:val="21"/>
        </w:rPr>
        <w:t>以上内容如有虚假或与事实不符的，评审委员会可将我方做无效报价处理，我方愿意承担相应的法律责任。</w:t>
      </w:r>
    </w:p>
    <w:p w14:paraId="5DE1A318">
      <w:pPr>
        <w:pStyle w:val="10"/>
        <w:spacing w:line="360" w:lineRule="auto"/>
        <w:ind w:firstLine="420" w:firstLineChars="200"/>
        <w:rPr>
          <w:rFonts w:hAnsi="宋体"/>
          <w:color w:val="000000"/>
        </w:rPr>
      </w:pPr>
      <w:r>
        <w:rPr>
          <w:rFonts w:hint="eastAsia" w:hAnsi="宋体"/>
          <w:color w:val="000000"/>
        </w:rPr>
        <w:t>（十三）我方对在本函及响应文件中所作的所有承诺承担法律责任。</w:t>
      </w:r>
    </w:p>
    <w:p w14:paraId="31D4D1FF">
      <w:pPr>
        <w:pStyle w:val="10"/>
        <w:spacing w:line="360" w:lineRule="auto"/>
        <w:rPr>
          <w:rFonts w:hAnsi="宋体"/>
          <w:color w:val="000000"/>
        </w:rPr>
      </w:pPr>
    </w:p>
    <w:p w14:paraId="738A06FB">
      <w:pPr>
        <w:pStyle w:val="10"/>
        <w:spacing w:line="360" w:lineRule="auto"/>
        <w:rPr>
          <w:rFonts w:hAnsi="宋体"/>
          <w:color w:val="000000"/>
        </w:rPr>
      </w:pPr>
      <w:r>
        <w:rPr>
          <w:rFonts w:hint="eastAsia" w:hAnsi="宋体"/>
          <w:color w:val="000000"/>
        </w:rPr>
        <w:t>所有与本招标有关的函件请发往下列地址：</w:t>
      </w:r>
    </w:p>
    <w:p w14:paraId="0CCC73FF">
      <w:pPr>
        <w:spacing w:line="360" w:lineRule="auto"/>
        <w:rPr>
          <w:rFonts w:ascii="宋体" w:hAnsi="宋体"/>
          <w:color w:val="000000"/>
          <w:szCs w:val="21"/>
          <w:u w:val="single"/>
        </w:rPr>
      </w:pPr>
      <w:r>
        <w:rPr>
          <w:rFonts w:hint="eastAsia" w:ascii="宋体" w:hAnsi="宋体"/>
          <w:color w:val="000000"/>
          <w:szCs w:val="21"/>
        </w:rPr>
        <w:t>地    址：.邮政编码：.</w:t>
      </w:r>
    </w:p>
    <w:p w14:paraId="2292D991">
      <w:pPr>
        <w:spacing w:line="360" w:lineRule="auto"/>
        <w:rPr>
          <w:rFonts w:ascii="宋体" w:hAnsi="宋体"/>
          <w:color w:val="000000"/>
          <w:szCs w:val="21"/>
          <w:u w:val="single"/>
        </w:rPr>
      </w:pPr>
      <w:r>
        <w:rPr>
          <w:rFonts w:hint="eastAsia" w:ascii="宋体" w:hAnsi="宋体"/>
          <w:color w:val="000000"/>
          <w:szCs w:val="21"/>
        </w:rPr>
        <w:t>电    话：.</w:t>
      </w:r>
    </w:p>
    <w:p w14:paraId="3A2F848A">
      <w:pPr>
        <w:spacing w:line="360" w:lineRule="auto"/>
        <w:rPr>
          <w:rFonts w:ascii="宋体" w:hAnsi="宋体"/>
          <w:color w:val="000000"/>
          <w:szCs w:val="21"/>
        </w:rPr>
      </w:pPr>
      <w:r>
        <w:rPr>
          <w:rFonts w:hint="eastAsia" w:ascii="宋体" w:hAnsi="宋体"/>
          <w:color w:val="000000"/>
          <w:szCs w:val="21"/>
        </w:rPr>
        <w:t>传    真：.</w:t>
      </w:r>
    </w:p>
    <w:p w14:paraId="3B98A45E">
      <w:pPr>
        <w:spacing w:line="360" w:lineRule="auto"/>
        <w:rPr>
          <w:rFonts w:ascii="宋体" w:hAnsi="宋体"/>
          <w:color w:val="000000"/>
          <w:szCs w:val="21"/>
          <w:u w:val="single"/>
        </w:rPr>
      </w:pPr>
      <w:r>
        <w:rPr>
          <w:rFonts w:hint="eastAsia" w:ascii="宋体" w:hAnsi="宋体"/>
          <w:color w:val="000000"/>
          <w:szCs w:val="21"/>
        </w:rPr>
        <w:t>代表姓名：.职    务：.</w:t>
      </w:r>
    </w:p>
    <w:p w14:paraId="025F8A31">
      <w:pPr>
        <w:spacing w:line="360" w:lineRule="auto"/>
        <w:rPr>
          <w:rFonts w:ascii="宋体" w:hAnsi="宋体"/>
          <w:color w:val="000000"/>
          <w:szCs w:val="21"/>
          <w:u w:val="single"/>
        </w:rPr>
      </w:pPr>
    </w:p>
    <w:p w14:paraId="2FC17C68">
      <w:pPr>
        <w:spacing w:line="360" w:lineRule="auto"/>
        <w:rPr>
          <w:rFonts w:ascii="宋体" w:hAnsi="宋体"/>
          <w:color w:val="000000"/>
          <w:szCs w:val="21"/>
          <w:u w:val="single"/>
        </w:rPr>
      </w:pPr>
    </w:p>
    <w:p w14:paraId="10A4F322">
      <w:pPr>
        <w:spacing w:line="360" w:lineRule="auto"/>
        <w:rPr>
          <w:rFonts w:ascii="宋体" w:hAnsi="宋体"/>
          <w:color w:val="000000"/>
          <w:szCs w:val="21"/>
          <w:u w:val="single"/>
        </w:rPr>
      </w:pPr>
    </w:p>
    <w:p w14:paraId="306B5914">
      <w:pPr>
        <w:spacing w:line="360" w:lineRule="auto"/>
        <w:rPr>
          <w:rFonts w:ascii="宋体" w:hAnsi="宋体"/>
          <w:color w:val="000000"/>
          <w:szCs w:val="21"/>
        </w:rPr>
      </w:pPr>
      <w:r>
        <w:rPr>
          <w:rFonts w:hint="eastAsia" w:ascii="宋体" w:hAnsi="宋体"/>
          <w:color w:val="000000"/>
          <w:szCs w:val="21"/>
        </w:rPr>
        <w:t>供应商法定代表人（或法定代表人授权代表）签字或盖章：</w:t>
      </w:r>
    </w:p>
    <w:p w14:paraId="4E31CA77">
      <w:pPr>
        <w:adjustRightInd w:val="0"/>
        <w:snapToGrid w:val="0"/>
        <w:spacing w:line="360" w:lineRule="auto"/>
        <w:rPr>
          <w:rFonts w:ascii="宋体" w:hAnsi="宋体"/>
          <w:color w:val="000000"/>
          <w:szCs w:val="21"/>
          <w:u w:val="single"/>
        </w:rPr>
      </w:pPr>
      <w:r>
        <w:rPr>
          <w:rFonts w:hint="eastAsia" w:ascii="宋体" w:hAnsi="宋体"/>
          <w:color w:val="000000"/>
          <w:szCs w:val="21"/>
        </w:rPr>
        <w:t>供应商名称（盖章）：</w:t>
      </w:r>
    </w:p>
    <w:p w14:paraId="7453488C">
      <w:pPr>
        <w:spacing w:line="360" w:lineRule="auto"/>
        <w:rPr>
          <w:rFonts w:ascii="宋体" w:hAnsi="宋体"/>
          <w:color w:val="000000"/>
          <w:szCs w:val="21"/>
        </w:rPr>
      </w:pPr>
      <w:r>
        <w:rPr>
          <w:rFonts w:hint="eastAsia" w:ascii="宋体" w:hAnsi="宋体"/>
          <w:color w:val="000000"/>
          <w:szCs w:val="21"/>
        </w:rPr>
        <w:t>日期：   年   月   日</w:t>
      </w:r>
    </w:p>
    <w:p w14:paraId="47F9EB8F">
      <w:pPr>
        <w:spacing w:line="360" w:lineRule="auto"/>
        <w:ind w:firstLine="4620" w:firstLineChars="2200"/>
        <w:rPr>
          <w:rFonts w:ascii="宋体" w:hAnsi="宋体"/>
          <w:color w:val="000000"/>
          <w:szCs w:val="21"/>
        </w:rPr>
      </w:pPr>
    </w:p>
    <w:p w14:paraId="27A6973F">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color w:val="000000"/>
          <w:szCs w:val="21"/>
        </w:rPr>
        <w:br w:type="page"/>
      </w:r>
      <w:bookmarkStart w:id="5" w:name="_Toc278794814"/>
      <w:bookmarkStart w:id="6" w:name="_Toc104928862"/>
      <w:r>
        <w:rPr>
          <w:rFonts w:hint="eastAsia" w:ascii="宋体" w:hAnsi="宋体" w:eastAsia="宋体"/>
          <w:color w:val="000000"/>
          <w:sz w:val="21"/>
          <w:szCs w:val="21"/>
        </w:rPr>
        <w:t>资格证明文件</w:t>
      </w:r>
      <w:bookmarkEnd w:id="5"/>
      <w:bookmarkEnd w:id="6"/>
    </w:p>
    <w:p w14:paraId="26B035AF">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4.1</w:t>
      </w:r>
      <w:r>
        <w:rPr>
          <w:rFonts w:hint="eastAsia" w:ascii="宋体" w:hAnsi="宋体" w:eastAsia="宋体"/>
          <w:color w:val="000000"/>
          <w:sz w:val="21"/>
          <w:szCs w:val="21"/>
        </w:rPr>
        <w:tab/>
      </w:r>
      <w:r>
        <w:rPr>
          <w:rFonts w:hint="eastAsia" w:ascii="宋体" w:hAnsi="宋体" w:eastAsia="宋体"/>
          <w:color w:val="000000"/>
          <w:sz w:val="21"/>
          <w:szCs w:val="21"/>
        </w:rPr>
        <w:t>营业执照副本（复印件）</w:t>
      </w:r>
    </w:p>
    <w:p w14:paraId="79CDFF0C">
      <w:pPr>
        <w:spacing w:line="360" w:lineRule="auto"/>
        <w:rPr>
          <w:rFonts w:ascii="宋体" w:hAnsi="宋体"/>
          <w:color w:val="000000"/>
          <w:szCs w:val="21"/>
        </w:rPr>
      </w:pPr>
    </w:p>
    <w:p w14:paraId="5FCA8F66">
      <w:pPr>
        <w:spacing w:line="360" w:lineRule="auto"/>
        <w:rPr>
          <w:rFonts w:ascii="宋体" w:hAnsi="宋体"/>
          <w:color w:val="000000"/>
          <w:szCs w:val="21"/>
        </w:rPr>
      </w:pPr>
    </w:p>
    <w:p w14:paraId="4F9F930B">
      <w:pPr>
        <w:spacing w:line="360" w:lineRule="auto"/>
        <w:rPr>
          <w:rFonts w:ascii="宋体" w:hAnsi="宋体"/>
          <w:color w:val="000000"/>
          <w:szCs w:val="21"/>
          <w:u w:val="single"/>
        </w:rPr>
      </w:pPr>
    </w:p>
    <w:p w14:paraId="66833C33">
      <w:pPr>
        <w:spacing w:line="360" w:lineRule="auto"/>
        <w:rPr>
          <w:rFonts w:ascii="宋体" w:hAnsi="宋体"/>
          <w:color w:val="000000"/>
          <w:szCs w:val="21"/>
          <w:u w:val="single"/>
        </w:rPr>
      </w:pPr>
    </w:p>
    <w:p w14:paraId="658B2434">
      <w:pPr>
        <w:spacing w:line="360" w:lineRule="auto"/>
        <w:rPr>
          <w:rFonts w:ascii="宋体" w:hAnsi="宋体"/>
          <w:color w:val="000000"/>
          <w:szCs w:val="21"/>
          <w:u w:val="single"/>
        </w:rPr>
      </w:pPr>
    </w:p>
    <w:p w14:paraId="6A04A4C0">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4.2</w:t>
      </w:r>
      <w:r>
        <w:rPr>
          <w:rFonts w:hint="eastAsia" w:ascii="宋体" w:hAnsi="宋体" w:eastAsia="宋体"/>
          <w:color w:val="000000"/>
          <w:sz w:val="21"/>
          <w:szCs w:val="21"/>
        </w:rPr>
        <w:tab/>
      </w:r>
      <w:r>
        <w:rPr>
          <w:rFonts w:hint="eastAsia" w:ascii="宋体" w:hAnsi="宋体" w:eastAsia="宋体"/>
          <w:color w:val="000000"/>
          <w:sz w:val="21"/>
          <w:szCs w:val="21"/>
        </w:rPr>
        <w:t xml:space="preserve">法定代表人证明书 </w:t>
      </w:r>
    </w:p>
    <w:p w14:paraId="45D6A4C0">
      <w:pPr>
        <w:spacing w:line="360" w:lineRule="auto"/>
        <w:rPr>
          <w:rFonts w:ascii="宋体" w:hAnsi="宋体"/>
          <w:bCs/>
          <w:color w:val="000000"/>
          <w:szCs w:val="21"/>
        </w:rPr>
      </w:pPr>
      <w:r>
        <w:rPr>
          <w:rFonts w:hint="eastAsia" w:ascii="宋体" w:hAnsi="宋体"/>
          <w:bCs/>
          <w:color w:val="000000"/>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14:paraId="78A109E0">
      <w:pPr>
        <w:spacing w:line="360" w:lineRule="auto"/>
        <w:jc w:val="center"/>
        <w:rPr>
          <w:rFonts w:ascii="宋体" w:hAnsi="宋体"/>
          <w:b/>
          <w:color w:val="000000"/>
          <w:szCs w:val="21"/>
        </w:rPr>
      </w:pPr>
    </w:p>
    <w:p w14:paraId="58B66FEC">
      <w:pPr>
        <w:spacing w:line="360" w:lineRule="auto"/>
        <w:jc w:val="center"/>
        <w:rPr>
          <w:rFonts w:ascii="宋体" w:hAnsi="宋体"/>
          <w:b/>
          <w:color w:val="000000"/>
          <w:sz w:val="24"/>
          <w:szCs w:val="24"/>
        </w:rPr>
      </w:pPr>
      <w:r>
        <w:rPr>
          <w:rFonts w:hint="eastAsia" w:ascii="宋体" w:hAnsi="宋体"/>
          <w:b/>
          <w:color w:val="000000"/>
          <w:sz w:val="24"/>
        </w:rPr>
        <w:t>法定代表人证明书</w:t>
      </w:r>
    </w:p>
    <w:p w14:paraId="1F5C22AB">
      <w:pPr>
        <w:spacing w:line="360" w:lineRule="auto"/>
        <w:rPr>
          <w:rFonts w:ascii="宋体" w:hAnsi="宋体"/>
          <w:bCs/>
          <w:color w:val="000000"/>
          <w:szCs w:val="21"/>
          <w:u w:val="single"/>
        </w:rPr>
      </w:pPr>
    </w:p>
    <w:p w14:paraId="15BE332D">
      <w:pPr>
        <w:spacing w:line="360" w:lineRule="auto"/>
        <w:rPr>
          <w:rFonts w:ascii="宋体" w:hAnsi="宋体"/>
          <w:bCs/>
          <w:color w:val="000000"/>
          <w:szCs w:val="21"/>
        </w:rPr>
      </w:pPr>
      <w:r>
        <w:rPr>
          <w:rFonts w:hint="eastAsia" w:ascii="宋体" w:hAnsi="宋体"/>
          <w:bCs/>
          <w:color w:val="000000"/>
          <w:szCs w:val="21"/>
        </w:rPr>
        <w:t>现任我单位 职务，为法定代表人，特此证明。</w:t>
      </w:r>
    </w:p>
    <w:p w14:paraId="6ABD2740">
      <w:pPr>
        <w:spacing w:line="360" w:lineRule="auto"/>
        <w:rPr>
          <w:rFonts w:ascii="宋体" w:hAnsi="宋体"/>
          <w:bCs/>
          <w:color w:val="000000"/>
          <w:szCs w:val="21"/>
        </w:rPr>
      </w:pPr>
      <w:r>
        <w:rPr>
          <w:rFonts w:hint="eastAsia" w:ascii="宋体" w:hAnsi="宋体"/>
          <w:bCs/>
          <w:color w:val="000000"/>
          <w:szCs w:val="21"/>
        </w:rPr>
        <w:t>有效期限：</w:t>
      </w:r>
    </w:p>
    <w:p w14:paraId="386364E5">
      <w:pPr>
        <w:spacing w:line="360" w:lineRule="auto"/>
        <w:rPr>
          <w:rFonts w:ascii="宋体" w:hAnsi="宋体"/>
          <w:bCs/>
          <w:color w:val="000000"/>
          <w:szCs w:val="21"/>
        </w:rPr>
      </w:pPr>
      <w:r>
        <w:rPr>
          <w:rFonts w:hint="eastAsia" w:ascii="宋体" w:hAnsi="宋体"/>
          <w:bCs/>
          <w:color w:val="000000"/>
          <w:szCs w:val="21"/>
        </w:rPr>
        <w:t>附：代表人性别：年龄：身份证号码：_________</w:t>
      </w:r>
    </w:p>
    <w:p w14:paraId="0A1D2F7A">
      <w:pPr>
        <w:spacing w:line="360" w:lineRule="auto"/>
        <w:rPr>
          <w:rFonts w:ascii="宋体" w:hAnsi="宋体"/>
          <w:bCs/>
          <w:color w:val="000000"/>
          <w:szCs w:val="21"/>
        </w:rPr>
      </w:pPr>
      <w:r>
        <w:rPr>
          <w:rFonts w:hint="eastAsia" w:ascii="宋体" w:hAnsi="宋体"/>
          <w:bCs/>
          <w:color w:val="000000"/>
          <w:szCs w:val="21"/>
        </w:rPr>
        <w:t xml:space="preserve">注册号码： 企业类型：_____________________________________ </w:t>
      </w:r>
    </w:p>
    <w:p w14:paraId="2D06706A">
      <w:pPr>
        <w:spacing w:line="360" w:lineRule="auto"/>
        <w:rPr>
          <w:rFonts w:ascii="宋体" w:hAnsi="宋体"/>
          <w:b/>
          <w:color w:val="000000"/>
          <w:szCs w:val="21"/>
          <w:u w:val="single"/>
        </w:rPr>
      </w:pPr>
      <w:r>
        <w:rPr>
          <w:rFonts w:hint="eastAsia" w:ascii="宋体" w:hAnsi="宋体"/>
          <w:bCs/>
          <w:color w:val="000000"/>
          <w:szCs w:val="21"/>
        </w:rPr>
        <w:t>经营范围：</w:t>
      </w:r>
      <w:r>
        <w:rPr>
          <w:rFonts w:hint="eastAsia" w:ascii="宋体" w:hAnsi="宋体"/>
          <w:color w:val="000000"/>
          <w:szCs w:val="21"/>
        </w:rPr>
        <w:t>。</w:t>
      </w:r>
    </w:p>
    <w:p w14:paraId="1AB32730">
      <w:pPr>
        <w:spacing w:line="360" w:lineRule="auto"/>
        <w:rPr>
          <w:rFonts w:ascii="宋体" w:hAnsi="宋体"/>
          <w:b/>
          <w:color w:val="000000"/>
          <w:szCs w:val="21"/>
        </w:rPr>
      </w:pPr>
    </w:p>
    <w:p w14:paraId="0BD61272">
      <w:pPr>
        <w:spacing w:line="360" w:lineRule="auto"/>
        <w:rPr>
          <w:rFonts w:ascii="宋体" w:hAnsi="宋体"/>
          <w:b/>
          <w:color w:val="000000"/>
          <w:szCs w:val="21"/>
        </w:rPr>
      </w:pPr>
    </w:p>
    <w:p w14:paraId="4E2913FA">
      <w:pPr>
        <w:spacing w:line="360" w:lineRule="auto"/>
        <w:rPr>
          <w:rFonts w:ascii="宋体" w:hAnsi="宋体"/>
          <w:b/>
          <w:color w:val="000000"/>
          <w:szCs w:val="21"/>
        </w:rPr>
      </w:pPr>
    </w:p>
    <w:p w14:paraId="5751C9F5">
      <w:pPr>
        <w:spacing w:line="360" w:lineRule="auto"/>
        <w:rPr>
          <w:rFonts w:ascii="宋体" w:hAnsi="宋体"/>
          <w:color w:val="000000"/>
          <w:szCs w:val="21"/>
        </w:rPr>
      </w:pPr>
    </w:p>
    <w:p w14:paraId="7F208B4C">
      <w:pPr>
        <w:spacing w:line="360" w:lineRule="auto"/>
        <w:ind w:left="4599" w:leftChars="2190"/>
        <w:rPr>
          <w:rFonts w:ascii="宋体" w:hAnsi="宋体"/>
          <w:color w:val="000000"/>
          <w:szCs w:val="21"/>
        </w:rPr>
      </w:pPr>
      <w:r>
        <w:rPr>
          <w:rFonts w:hint="eastAsia" w:ascii="宋体" w:hAnsi="宋体"/>
          <w:color w:val="000000"/>
          <w:szCs w:val="21"/>
        </w:rPr>
        <w:t>供应商（盖章）：</w:t>
      </w:r>
    </w:p>
    <w:p w14:paraId="1386238B">
      <w:pPr>
        <w:spacing w:line="360" w:lineRule="auto"/>
        <w:ind w:left="4599" w:leftChars="2190"/>
        <w:rPr>
          <w:rFonts w:ascii="宋体" w:hAnsi="宋体"/>
          <w:color w:val="000000"/>
          <w:szCs w:val="21"/>
        </w:rPr>
      </w:pPr>
    </w:p>
    <w:p w14:paraId="22803A60">
      <w:pPr>
        <w:spacing w:line="360" w:lineRule="auto"/>
        <w:ind w:left="4599" w:leftChars="2190"/>
        <w:rPr>
          <w:rFonts w:ascii="宋体" w:hAnsi="宋体"/>
          <w:color w:val="000000"/>
          <w:szCs w:val="21"/>
        </w:rPr>
      </w:pPr>
      <w:r>
        <w:rPr>
          <w:rFonts w:hint="eastAsia" w:ascii="宋体" w:hAnsi="宋体"/>
          <w:color w:val="000000"/>
          <w:szCs w:val="21"/>
        </w:rPr>
        <w:t>地        址：</w:t>
      </w:r>
    </w:p>
    <w:p w14:paraId="3FE58335">
      <w:pPr>
        <w:spacing w:line="360" w:lineRule="auto"/>
        <w:ind w:left="4599" w:leftChars="2190"/>
        <w:rPr>
          <w:rFonts w:ascii="宋体" w:hAnsi="宋体"/>
          <w:color w:val="000000"/>
          <w:szCs w:val="21"/>
        </w:rPr>
      </w:pPr>
    </w:p>
    <w:p w14:paraId="6C1DBF92">
      <w:pPr>
        <w:tabs>
          <w:tab w:val="left" w:pos="3780"/>
        </w:tabs>
        <w:spacing w:line="360" w:lineRule="auto"/>
        <w:ind w:left="4599" w:leftChars="2190"/>
        <w:rPr>
          <w:rFonts w:ascii="宋体" w:hAnsi="宋体"/>
          <w:color w:val="000000"/>
          <w:szCs w:val="21"/>
        </w:rPr>
      </w:pPr>
      <w:r>
        <w:rPr>
          <w:rFonts w:hint="eastAsia" w:ascii="宋体" w:hAnsi="宋体"/>
          <w:color w:val="000000"/>
          <w:szCs w:val="21"/>
        </w:rPr>
        <w:t>法定代表人（签字或盖章）：</w:t>
      </w:r>
    </w:p>
    <w:p w14:paraId="7712D0D0">
      <w:pPr>
        <w:tabs>
          <w:tab w:val="left" w:pos="3885"/>
        </w:tabs>
        <w:spacing w:line="360" w:lineRule="auto"/>
        <w:ind w:left="4704" w:leftChars="2190" w:hanging="105"/>
        <w:rPr>
          <w:rFonts w:ascii="宋体" w:hAnsi="宋体"/>
          <w:color w:val="000000"/>
          <w:szCs w:val="21"/>
        </w:rPr>
      </w:pPr>
    </w:p>
    <w:p w14:paraId="52DA01FE">
      <w:pPr>
        <w:tabs>
          <w:tab w:val="left" w:pos="3885"/>
        </w:tabs>
        <w:spacing w:line="360" w:lineRule="auto"/>
        <w:ind w:left="4704" w:leftChars="2190" w:hanging="105"/>
        <w:rPr>
          <w:rFonts w:ascii="宋体" w:hAnsi="宋体"/>
          <w:color w:val="000000"/>
          <w:szCs w:val="21"/>
        </w:rPr>
      </w:pPr>
      <w:r>
        <w:rPr>
          <w:rFonts w:hint="eastAsia" w:ascii="宋体" w:hAnsi="宋体"/>
          <w:color w:val="000000"/>
          <w:szCs w:val="21"/>
        </w:rPr>
        <w:t>职        务：</w:t>
      </w:r>
    </w:p>
    <w:p w14:paraId="380C7456">
      <w:pPr>
        <w:pStyle w:val="5"/>
        <w:spacing w:before="0" w:after="0" w:line="360" w:lineRule="auto"/>
        <w:rPr>
          <w:rFonts w:ascii="宋体" w:hAnsi="宋体" w:eastAsia="宋体"/>
          <w:b w:val="0"/>
          <w:color w:val="000000"/>
          <w:sz w:val="21"/>
          <w:szCs w:val="21"/>
        </w:rPr>
      </w:pPr>
      <w:r>
        <w:rPr>
          <w:rFonts w:hint="eastAsia" w:ascii="宋体" w:hAnsi="宋体"/>
          <w:b w:val="0"/>
          <w:color w:val="000000"/>
          <w:szCs w:val="21"/>
        </w:rPr>
        <w:br w:type="page"/>
      </w:r>
    </w:p>
    <w:p w14:paraId="009140C3">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4.3</w:t>
      </w:r>
      <w:bookmarkStart w:id="7" w:name="_Toc256676961"/>
      <w:r>
        <w:rPr>
          <w:rFonts w:hint="eastAsia" w:ascii="宋体" w:hAnsi="宋体" w:eastAsia="宋体"/>
          <w:color w:val="000000"/>
          <w:sz w:val="21"/>
          <w:szCs w:val="21"/>
        </w:rPr>
        <w:tab/>
      </w:r>
      <w:r>
        <w:rPr>
          <w:rFonts w:hint="eastAsia" w:ascii="宋体" w:hAnsi="宋体" w:eastAsia="宋体"/>
          <w:color w:val="000000"/>
          <w:sz w:val="21"/>
          <w:szCs w:val="21"/>
        </w:rPr>
        <w:t>法定代表人授权书格式</w:t>
      </w:r>
      <w:bookmarkEnd w:id="7"/>
    </w:p>
    <w:p w14:paraId="32ED3CA3">
      <w:pPr>
        <w:pStyle w:val="10"/>
        <w:spacing w:line="360" w:lineRule="auto"/>
        <w:rPr>
          <w:rFonts w:hAnsi="宋体"/>
          <w:bCs/>
          <w:color w:val="000000"/>
        </w:rPr>
      </w:pPr>
      <w:r>
        <w:rPr>
          <w:rFonts w:hint="eastAsia" w:hAnsi="宋体"/>
          <w:bCs/>
          <w:color w:val="000000"/>
        </w:rPr>
        <w:t>（对于银行、保险、电信、邮政、铁路等行业以及获得总公司报价授权的分公司，可以提供报价分支机构负责人授权书）</w:t>
      </w:r>
    </w:p>
    <w:p w14:paraId="5D0AD2A7">
      <w:pPr>
        <w:pStyle w:val="10"/>
        <w:spacing w:line="360" w:lineRule="auto"/>
        <w:rPr>
          <w:rFonts w:hAnsi="宋体"/>
          <w:color w:val="000000"/>
        </w:rPr>
      </w:pPr>
    </w:p>
    <w:p w14:paraId="1014BDE0">
      <w:pPr>
        <w:pStyle w:val="10"/>
        <w:spacing w:line="360" w:lineRule="auto"/>
        <w:jc w:val="center"/>
        <w:rPr>
          <w:rFonts w:hAnsi="宋体"/>
          <w:b/>
          <w:color w:val="000000"/>
          <w:sz w:val="24"/>
          <w:szCs w:val="24"/>
        </w:rPr>
      </w:pPr>
      <w:r>
        <w:rPr>
          <w:rFonts w:hint="eastAsia" w:hAnsi="宋体"/>
          <w:b/>
          <w:color w:val="000000"/>
          <w:sz w:val="24"/>
          <w:szCs w:val="24"/>
        </w:rPr>
        <w:t>法定代表人授权书</w:t>
      </w:r>
    </w:p>
    <w:p w14:paraId="4B2CAD9E">
      <w:pPr>
        <w:pStyle w:val="10"/>
        <w:spacing w:line="360" w:lineRule="auto"/>
        <w:rPr>
          <w:rFonts w:hAnsi="宋体"/>
          <w:color w:val="000000"/>
        </w:rPr>
      </w:pPr>
    </w:p>
    <w:p w14:paraId="6EF07ECC">
      <w:pPr>
        <w:pStyle w:val="10"/>
        <w:spacing w:line="360" w:lineRule="auto"/>
        <w:rPr>
          <w:rFonts w:hAnsi="宋体"/>
          <w:b/>
          <w:color w:val="000000"/>
        </w:rPr>
      </w:pPr>
      <w:r>
        <w:rPr>
          <w:rFonts w:hint="eastAsia" w:hAnsi="宋体"/>
          <w:color w:val="000000"/>
        </w:rPr>
        <w:t>致：</w:t>
      </w:r>
      <w:r>
        <w:rPr>
          <w:rFonts w:hint="eastAsia" w:hAnsi="宋体"/>
          <w:b/>
          <w:color w:val="000000"/>
        </w:rPr>
        <w:t>广东省政府采购中心</w:t>
      </w:r>
    </w:p>
    <w:p w14:paraId="40F9C928">
      <w:pPr>
        <w:pStyle w:val="10"/>
        <w:spacing w:line="360" w:lineRule="auto"/>
        <w:ind w:firstLine="420" w:firstLineChars="200"/>
        <w:rPr>
          <w:rFonts w:hAnsi="宋体"/>
          <w:color w:val="000000"/>
        </w:rPr>
      </w:pPr>
      <w:r>
        <w:rPr>
          <w:rFonts w:hint="eastAsia" w:hAnsi="宋体"/>
          <w:color w:val="000000"/>
        </w:rPr>
        <w:t>本授权书声明：是注册于</w:t>
      </w:r>
      <w:r>
        <w:rPr>
          <w:rFonts w:hint="eastAsia" w:hAnsi="宋体"/>
          <w:i/>
          <w:color w:val="000000"/>
          <w:u w:val="single"/>
        </w:rPr>
        <w:t xml:space="preserve">（国家或地区）   </w:t>
      </w:r>
      <w:r>
        <w:rPr>
          <w:rFonts w:hint="eastAsia" w:hAnsi="宋体"/>
          <w:color w:val="000000"/>
        </w:rPr>
        <w:t>的</w:t>
      </w:r>
      <w:r>
        <w:rPr>
          <w:rFonts w:hint="eastAsia" w:hAnsi="宋体"/>
          <w:i/>
          <w:color w:val="000000"/>
          <w:u w:val="single"/>
        </w:rPr>
        <w:t xml:space="preserve">（供应商名称）     </w:t>
      </w:r>
      <w:r>
        <w:rPr>
          <w:rFonts w:hint="eastAsia" w:hAnsi="宋体"/>
          <w:color w:val="000000"/>
        </w:rPr>
        <w:t>的法定代表人，现任职务，有效证件号码：。现授权</w:t>
      </w:r>
      <w:r>
        <w:rPr>
          <w:rFonts w:hint="eastAsia" w:hAnsi="宋体"/>
          <w:i/>
          <w:color w:val="000000"/>
          <w:u w:val="single"/>
        </w:rPr>
        <w:t xml:space="preserve">（姓名、职务）    </w:t>
      </w:r>
      <w:r>
        <w:rPr>
          <w:rFonts w:hint="eastAsia" w:hAnsi="宋体"/>
          <w:color w:val="000000"/>
        </w:rPr>
        <w:t>作为我公司的全权代理人，就</w:t>
      </w:r>
      <w:r>
        <w:rPr>
          <w:rFonts w:hint="eastAsia" w:hAnsi="宋体"/>
          <w:color w:val="000000"/>
          <w:u w:val="single"/>
        </w:rPr>
        <w:t xml:space="preserve">  </w:t>
      </w:r>
      <w:r>
        <w:rPr>
          <w:rFonts w:hint="eastAsia" w:hAnsi="宋体"/>
          <w:color w:val="000000"/>
          <w:u w:val="single"/>
          <w:lang w:eastAsia="zh-CN"/>
        </w:rPr>
        <w:t>广东省数字经济运行监测咨询服务项目</w:t>
      </w:r>
      <w:r>
        <w:rPr>
          <w:rFonts w:hint="eastAsia" w:hAnsi="宋体"/>
          <w:color w:val="000000"/>
        </w:rPr>
        <w:t>项目采购[采购项目编号为</w:t>
      </w:r>
      <w:r>
        <w:rPr>
          <w:rFonts w:hint="eastAsia" w:hAnsi="宋体"/>
          <w:color w:val="000000"/>
          <w:u w:val="single"/>
        </w:rPr>
        <w:t xml:space="preserve">  </w:t>
      </w:r>
      <w:r>
        <w:rPr>
          <w:rFonts w:hint="eastAsia" w:hAnsi="宋体"/>
          <w:color w:val="000000"/>
          <w:u w:val="single"/>
          <w:lang w:eastAsia="zh-CN"/>
        </w:rPr>
        <w:t>GPCGD25C256FG121F</w:t>
      </w:r>
      <w:r>
        <w:rPr>
          <w:rFonts w:hint="eastAsia" w:hAnsi="宋体"/>
          <w:color w:val="000000"/>
          <w:u w:val="single"/>
        </w:rPr>
        <w:t xml:space="preserve">  </w:t>
      </w:r>
      <w:r>
        <w:rPr>
          <w:rFonts w:hint="eastAsia" w:hAnsi="宋体"/>
          <w:color w:val="000000"/>
        </w:rPr>
        <w:t>]的报价和合同执行，以我方的名义处理一切与之有关的事宜。</w:t>
      </w:r>
    </w:p>
    <w:p w14:paraId="34C2250B">
      <w:pPr>
        <w:spacing w:line="360" w:lineRule="auto"/>
        <w:ind w:firstLine="420" w:firstLineChars="200"/>
        <w:rPr>
          <w:rFonts w:ascii="宋体" w:hAnsi="宋体"/>
          <w:color w:val="000000"/>
          <w:szCs w:val="21"/>
        </w:rPr>
      </w:pPr>
      <w:r>
        <w:rPr>
          <w:rFonts w:hint="eastAsia" w:ascii="宋体" w:hAnsi="宋体"/>
          <w:color w:val="000000"/>
          <w:szCs w:val="21"/>
        </w:rPr>
        <w:t>本授权书于年月日签字生效，特此声明。</w:t>
      </w:r>
    </w:p>
    <w:p w14:paraId="5F7508A6">
      <w:pPr>
        <w:spacing w:line="360" w:lineRule="auto"/>
        <w:rPr>
          <w:rFonts w:ascii="宋体" w:hAnsi="宋体"/>
          <w:color w:val="000000"/>
          <w:szCs w:val="21"/>
        </w:rPr>
      </w:pPr>
    </w:p>
    <w:p w14:paraId="00ADEC0B">
      <w:pPr>
        <w:spacing w:line="360" w:lineRule="auto"/>
        <w:rPr>
          <w:rFonts w:ascii="宋体" w:hAnsi="宋体"/>
          <w:b/>
          <w:color w:val="000000"/>
          <w:szCs w:val="21"/>
        </w:rPr>
      </w:pPr>
    </w:p>
    <w:p w14:paraId="4FE537A9">
      <w:pPr>
        <w:spacing w:line="360" w:lineRule="auto"/>
        <w:rPr>
          <w:rFonts w:ascii="宋体" w:hAnsi="宋体"/>
          <w:color w:val="000000"/>
          <w:szCs w:val="21"/>
        </w:rPr>
      </w:pPr>
    </w:p>
    <w:p w14:paraId="5CB47E07">
      <w:pPr>
        <w:spacing w:line="360" w:lineRule="auto"/>
        <w:rPr>
          <w:rFonts w:ascii="宋体" w:hAnsi="宋体"/>
          <w:color w:val="000000"/>
          <w:szCs w:val="21"/>
        </w:rPr>
      </w:pPr>
    </w:p>
    <w:p w14:paraId="66596E92">
      <w:pPr>
        <w:spacing w:line="360" w:lineRule="auto"/>
        <w:ind w:left="4599" w:leftChars="2190"/>
        <w:rPr>
          <w:rFonts w:ascii="宋体" w:hAnsi="宋体"/>
          <w:color w:val="000000"/>
          <w:szCs w:val="21"/>
        </w:rPr>
      </w:pPr>
      <w:r>
        <w:rPr>
          <w:rFonts w:hint="eastAsia" w:ascii="宋体" w:hAnsi="宋体"/>
          <w:color w:val="000000"/>
          <w:szCs w:val="21"/>
        </w:rPr>
        <w:t>供应商（盖章）：</w:t>
      </w:r>
    </w:p>
    <w:p w14:paraId="51EB1358">
      <w:pPr>
        <w:spacing w:line="360" w:lineRule="auto"/>
        <w:ind w:left="4599" w:leftChars="2190"/>
        <w:rPr>
          <w:rFonts w:ascii="宋体" w:hAnsi="宋体"/>
          <w:color w:val="000000"/>
          <w:szCs w:val="21"/>
        </w:rPr>
      </w:pPr>
    </w:p>
    <w:p w14:paraId="753F5AF3">
      <w:pPr>
        <w:spacing w:line="360" w:lineRule="auto"/>
        <w:ind w:left="4599" w:leftChars="2190"/>
        <w:rPr>
          <w:rFonts w:ascii="宋体" w:hAnsi="宋体"/>
          <w:color w:val="000000"/>
          <w:szCs w:val="21"/>
        </w:rPr>
      </w:pPr>
      <w:r>
        <w:rPr>
          <w:rFonts w:hint="eastAsia" w:ascii="宋体" w:hAnsi="宋体"/>
          <w:color w:val="000000"/>
          <w:szCs w:val="21"/>
        </w:rPr>
        <w:t>地        址：</w:t>
      </w:r>
    </w:p>
    <w:p w14:paraId="76FDD4C0">
      <w:pPr>
        <w:spacing w:line="360" w:lineRule="auto"/>
        <w:ind w:left="4599" w:leftChars="2190"/>
        <w:rPr>
          <w:rFonts w:ascii="宋体" w:hAnsi="宋体"/>
          <w:color w:val="000000"/>
          <w:szCs w:val="21"/>
        </w:rPr>
      </w:pPr>
    </w:p>
    <w:p w14:paraId="01294436">
      <w:pPr>
        <w:tabs>
          <w:tab w:val="left" w:pos="3780"/>
        </w:tabs>
        <w:spacing w:line="360" w:lineRule="auto"/>
        <w:ind w:left="4599" w:leftChars="2190"/>
        <w:rPr>
          <w:rFonts w:ascii="宋体" w:hAnsi="宋体"/>
          <w:color w:val="000000"/>
          <w:szCs w:val="21"/>
        </w:rPr>
      </w:pPr>
      <w:r>
        <w:rPr>
          <w:rFonts w:hint="eastAsia" w:ascii="宋体" w:hAnsi="宋体"/>
          <w:color w:val="000000"/>
          <w:szCs w:val="21"/>
        </w:rPr>
        <w:t>法定代表人（签字或盖章）：</w:t>
      </w:r>
    </w:p>
    <w:p w14:paraId="27A5B6F2">
      <w:pPr>
        <w:tabs>
          <w:tab w:val="left" w:pos="3885"/>
        </w:tabs>
        <w:spacing w:line="360" w:lineRule="auto"/>
        <w:ind w:left="4704" w:leftChars="2190" w:hanging="105"/>
        <w:rPr>
          <w:rFonts w:ascii="宋体" w:hAnsi="宋体"/>
          <w:color w:val="000000"/>
          <w:szCs w:val="21"/>
        </w:rPr>
      </w:pPr>
    </w:p>
    <w:p w14:paraId="3E5E1682">
      <w:pPr>
        <w:tabs>
          <w:tab w:val="left" w:pos="3885"/>
        </w:tabs>
        <w:spacing w:line="360" w:lineRule="auto"/>
        <w:ind w:left="4704" w:leftChars="2190" w:hanging="105"/>
        <w:rPr>
          <w:rFonts w:ascii="宋体" w:hAnsi="宋体"/>
          <w:color w:val="000000"/>
          <w:szCs w:val="21"/>
        </w:rPr>
      </w:pPr>
      <w:r>
        <w:rPr>
          <w:rFonts w:hint="eastAsia" w:ascii="宋体" w:hAnsi="宋体"/>
          <w:color w:val="000000"/>
          <w:szCs w:val="21"/>
        </w:rPr>
        <w:t>职        务：</w:t>
      </w:r>
    </w:p>
    <w:p w14:paraId="710997A4">
      <w:pPr>
        <w:spacing w:line="360" w:lineRule="auto"/>
        <w:ind w:left="4599" w:leftChars="2190"/>
        <w:rPr>
          <w:rFonts w:ascii="宋体" w:hAnsi="宋体"/>
          <w:color w:val="000000"/>
          <w:szCs w:val="21"/>
        </w:rPr>
      </w:pPr>
    </w:p>
    <w:p w14:paraId="5374347E">
      <w:pPr>
        <w:spacing w:line="360" w:lineRule="auto"/>
        <w:ind w:left="4599" w:leftChars="2190"/>
        <w:rPr>
          <w:rFonts w:ascii="宋体" w:hAnsi="宋体"/>
          <w:color w:val="000000"/>
          <w:szCs w:val="21"/>
        </w:rPr>
      </w:pPr>
      <w:r>
        <w:rPr>
          <w:rFonts w:hint="eastAsia" w:ascii="宋体" w:hAnsi="宋体"/>
          <w:color w:val="000000"/>
          <w:spacing w:val="20"/>
          <w:szCs w:val="21"/>
        </w:rPr>
        <w:t>被授权人（签字或盖章）</w:t>
      </w:r>
      <w:r>
        <w:rPr>
          <w:rFonts w:hint="eastAsia" w:ascii="宋体" w:hAnsi="宋体"/>
          <w:color w:val="000000"/>
          <w:szCs w:val="21"/>
        </w:rPr>
        <w:t>：</w:t>
      </w:r>
    </w:p>
    <w:p w14:paraId="1918D747">
      <w:pPr>
        <w:tabs>
          <w:tab w:val="left" w:pos="2041"/>
        </w:tabs>
        <w:spacing w:line="360" w:lineRule="auto"/>
        <w:ind w:left="4599" w:leftChars="2190"/>
        <w:rPr>
          <w:rFonts w:ascii="宋体" w:hAnsi="宋体"/>
          <w:color w:val="000000"/>
          <w:szCs w:val="21"/>
        </w:rPr>
      </w:pPr>
    </w:p>
    <w:p w14:paraId="711F1E3C">
      <w:pPr>
        <w:tabs>
          <w:tab w:val="left" w:pos="2041"/>
        </w:tabs>
        <w:spacing w:line="360" w:lineRule="auto"/>
        <w:ind w:left="4599" w:leftChars="2190"/>
        <w:rPr>
          <w:rFonts w:ascii="宋体" w:hAnsi="宋体"/>
          <w:color w:val="000000"/>
          <w:szCs w:val="21"/>
        </w:rPr>
      </w:pPr>
      <w:r>
        <w:rPr>
          <w:rFonts w:hint="eastAsia" w:ascii="宋体" w:hAnsi="宋体"/>
          <w:color w:val="000000"/>
          <w:szCs w:val="21"/>
        </w:rPr>
        <w:t>职       务：</w:t>
      </w:r>
    </w:p>
    <w:p w14:paraId="0FF0F3F4">
      <w:pPr>
        <w:spacing w:line="360" w:lineRule="auto"/>
        <w:rPr>
          <w:rFonts w:ascii="宋体" w:hAnsi="宋体"/>
          <w:b/>
          <w:color w:val="000000"/>
          <w:szCs w:val="21"/>
        </w:rPr>
      </w:pPr>
    </w:p>
    <w:p w14:paraId="7F624B50">
      <w:pPr>
        <w:spacing w:line="360" w:lineRule="auto"/>
        <w:rPr>
          <w:rFonts w:ascii="宋体" w:hAnsi="宋体"/>
          <w:b/>
          <w:color w:val="000000"/>
          <w:szCs w:val="21"/>
        </w:rPr>
      </w:pPr>
      <w:r>
        <w:rPr>
          <w:rFonts w:hint="eastAsia" w:ascii="宋体" w:hAnsi="宋体"/>
          <w:b/>
          <w:color w:val="000000"/>
          <w:szCs w:val="21"/>
        </w:rPr>
        <w:br w:type="page"/>
      </w:r>
    </w:p>
    <w:p w14:paraId="2A82F058">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4.4</w:t>
      </w:r>
      <w:r>
        <w:rPr>
          <w:rFonts w:hint="eastAsia" w:ascii="宋体" w:hAnsi="宋体" w:eastAsia="宋体"/>
          <w:color w:val="000000"/>
          <w:sz w:val="21"/>
          <w:szCs w:val="21"/>
        </w:rPr>
        <w:tab/>
      </w:r>
      <w:r>
        <w:rPr>
          <w:rFonts w:hint="eastAsia" w:ascii="宋体" w:hAnsi="宋体" w:eastAsia="宋体"/>
          <w:color w:val="000000"/>
          <w:sz w:val="21"/>
          <w:szCs w:val="21"/>
        </w:rPr>
        <w:t>联合体共同报价协议书</w:t>
      </w:r>
    </w:p>
    <w:p w14:paraId="26231B59">
      <w:pPr>
        <w:spacing w:line="360" w:lineRule="auto"/>
        <w:rPr>
          <w:rFonts w:ascii="宋体" w:hAnsi="宋体"/>
          <w:color w:val="000000"/>
          <w:kern w:val="10"/>
          <w:szCs w:val="21"/>
        </w:rPr>
      </w:pPr>
    </w:p>
    <w:p w14:paraId="7EF814BE">
      <w:pPr>
        <w:widowControl/>
        <w:spacing w:line="360" w:lineRule="auto"/>
        <w:jc w:val="center"/>
        <w:rPr>
          <w:rFonts w:ascii="宋体" w:hAnsi="宋体"/>
          <w:b/>
          <w:color w:val="000000"/>
          <w:kern w:val="0"/>
          <w:sz w:val="24"/>
          <w:szCs w:val="24"/>
        </w:rPr>
      </w:pPr>
      <w:r>
        <w:rPr>
          <w:rFonts w:hint="eastAsia" w:ascii="宋体" w:hAnsi="宋体"/>
          <w:b/>
          <w:color w:val="000000"/>
          <w:kern w:val="0"/>
          <w:sz w:val="24"/>
        </w:rPr>
        <w:t>联合体共同报价协议书</w:t>
      </w:r>
    </w:p>
    <w:p w14:paraId="34A72427">
      <w:pPr>
        <w:spacing w:line="360" w:lineRule="auto"/>
        <w:rPr>
          <w:rFonts w:ascii="宋体" w:hAnsi="宋体"/>
          <w:color w:val="000000"/>
          <w:kern w:val="10"/>
          <w:szCs w:val="21"/>
        </w:rPr>
      </w:pPr>
    </w:p>
    <w:p w14:paraId="29DF258D">
      <w:pPr>
        <w:spacing w:line="360" w:lineRule="auto"/>
        <w:rPr>
          <w:rFonts w:ascii="宋体" w:hAnsi="宋体"/>
          <w:color w:val="000000"/>
          <w:szCs w:val="21"/>
          <w:u w:val="single"/>
        </w:rPr>
      </w:pPr>
      <w:r>
        <w:rPr>
          <w:rFonts w:hint="eastAsia" w:ascii="宋体" w:hAnsi="宋体"/>
          <w:color w:val="000000"/>
          <w:kern w:val="10"/>
          <w:szCs w:val="21"/>
        </w:rPr>
        <w:t>立约方：</w:t>
      </w:r>
      <w:r>
        <w:rPr>
          <w:rFonts w:hint="eastAsia" w:ascii="宋体" w:hAnsi="宋体"/>
          <w:color w:val="000000"/>
          <w:szCs w:val="21"/>
          <w:u w:val="single"/>
        </w:rPr>
        <w:t>（甲公司全称）</w:t>
      </w:r>
    </w:p>
    <w:p w14:paraId="0695FE23">
      <w:pPr>
        <w:spacing w:line="360" w:lineRule="auto"/>
        <w:ind w:firstLine="840" w:firstLineChars="400"/>
        <w:rPr>
          <w:rFonts w:ascii="宋体" w:hAnsi="宋体"/>
          <w:color w:val="000000"/>
          <w:szCs w:val="21"/>
          <w:u w:val="single"/>
        </w:rPr>
      </w:pPr>
      <w:r>
        <w:rPr>
          <w:rFonts w:hint="eastAsia" w:ascii="宋体" w:hAnsi="宋体"/>
          <w:color w:val="000000"/>
          <w:szCs w:val="21"/>
          <w:u w:val="single"/>
        </w:rPr>
        <w:t>（乙公司全称）</w:t>
      </w:r>
    </w:p>
    <w:p w14:paraId="2E151E51">
      <w:pPr>
        <w:spacing w:line="360" w:lineRule="auto"/>
        <w:ind w:firstLine="840" w:firstLineChars="400"/>
        <w:rPr>
          <w:rFonts w:ascii="宋体" w:hAnsi="宋体"/>
          <w:color w:val="000000"/>
          <w:szCs w:val="21"/>
          <w:u w:val="single"/>
        </w:rPr>
      </w:pPr>
      <w:r>
        <w:rPr>
          <w:rFonts w:hint="eastAsia" w:ascii="宋体" w:hAnsi="宋体"/>
          <w:color w:val="000000"/>
          <w:szCs w:val="21"/>
          <w:u w:val="single"/>
        </w:rPr>
        <w:t>（……公司全称）</w:t>
      </w:r>
    </w:p>
    <w:p w14:paraId="4D69E3F3">
      <w:pPr>
        <w:spacing w:line="360" w:lineRule="auto"/>
        <w:ind w:firstLine="420" w:firstLineChars="200"/>
        <w:rPr>
          <w:rFonts w:ascii="宋体" w:hAnsi="宋体"/>
          <w:color w:val="000000"/>
          <w:szCs w:val="21"/>
        </w:rPr>
      </w:pPr>
      <w:r>
        <w:rPr>
          <w:rFonts w:hint="eastAsia" w:ascii="宋体" w:hAnsi="宋体"/>
          <w:color w:val="000000"/>
          <w:kern w:val="0"/>
          <w:szCs w:val="21"/>
          <w:u w:val="single"/>
        </w:rPr>
        <w:t>（甲公司全称）</w:t>
      </w:r>
      <w:r>
        <w:rPr>
          <w:rFonts w:hint="eastAsia" w:ascii="宋体" w:hAnsi="宋体"/>
          <w:color w:val="000000"/>
          <w:kern w:val="0"/>
          <w:szCs w:val="21"/>
        </w:rPr>
        <w:t>、</w:t>
      </w:r>
      <w:r>
        <w:rPr>
          <w:rFonts w:hint="eastAsia" w:ascii="宋体" w:hAnsi="宋体"/>
          <w:color w:val="000000"/>
          <w:kern w:val="0"/>
          <w:szCs w:val="21"/>
          <w:u w:val="single"/>
        </w:rPr>
        <w:t>（乙公司全称）</w:t>
      </w:r>
      <w:r>
        <w:rPr>
          <w:rFonts w:hint="eastAsia" w:ascii="宋体" w:hAnsi="宋体"/>
          <w:color w:val="000000"/>
          <w:kern w:val="0"/>
          <w:szCs w:val="21"/>
        </w:rPr>
        <w:t>、</w:t>
      </w:r>
      <w:r>
        <w:rPr>
          <w:rFonts w:hint="eastAsia" w:ascii="宋体" w:hAnsi="宋体"/>
          <w:color w:val="000000"/>
          <w:kern w:val="0"/>
          <w:szCs w:val="21"/>
          <w:u w:val="single"/>
        </w:rPr>
        <w:t>（……公司全称）</w:t>
      </w:r>
      <w:r>
        <w:rPr>
          <w:rFonts w:hint="eastAsia" w:ascii="宋体" w:hAnsi="宋体"/>
          <w:color w:val="000000"/>
          <w:kern w:val="0"/>
          <w:szCs w:val="21"/>
        </w:rPr>
        <w:t>自愿组成联合体，</w:t>
      </w:r>
      <w:r>
        <w:rPr>
          <w:rFonts w:hint="eastAsia" w:ascii="宋体" w:hAnsi="宋体"/>
          <w:color w:val="000000"/>
          <w:kern w:val="10"/>
          <w:szCs w:val="21"/>
        </w:rPr>
        <w:t>以一个供应商的身份共同</w:t>
      </w:r>
      <w:r>
        <w:rPr>
          <w:rFonts w:hint="eastAsia" w:ascii="宋体" w:hAnsi="宋体"/>
          <w:color w:val="000000"/>
          <w:kern w:val="0"/>
          <w:szCs w:val="21"/>
        </w:rPr>
        <w:t>参加</w:t>
      </w:r>
      <w:r>
        <w:rPr>
          <w:rFonts w:hint="eastAsia" w:ascii="宋体" w:hAnsi="宋体"/>
          <w:color w:val="000000"/>
          <w:kern w:val="0"/>
          <w:szCs w:val="21"/>
          <w:u w:val="single"/>
        </w:rPr>
        <w:t>（采购项目名称）（采购项目编号）</w:t>
      </w:r>
      <w:r>
        <w:rPr>
          <w:rFonts w:hint="eastAsia" w:ascii="宋体" w:hAnsi="宋体"/>
          <w:color w:val="000000"/>
          <w:kern w:val="0"/>
          <w:szCs w:val="21"/>
        </w:rPr>
        <w:t>的响应活动。</w:t>
      </w:r>
      <w:r>
        <w:rPr>
          <w:rFonts w:hint="eastAsia" w:ascii="宋体" w:hAnsi="宋体"/>
          <w:color w:val="000000"/>
          <w:szCs w:val="21"/>
        </w:rPr>
        <w:t>经各方充分协商一致，就</w:t>
      </w:r>
      <w:r>
        <w:rPr>
          <w:rFonts w:hint="eastAsia" w:ascii="宋体" w:hAnsi="宋体"/>
          <w:color w:val="000000"/>
          <w:kern w:val="10"/>
          <w:szCs w:val="21"/>
        </w:rPr>
        <w:t>项目的响应和合同实施阶段的有关事务协商一致</w:t>
      </w:r>
      <w:r>
        <w:rPr>
          <w:rFonts w:hint="eastAsia" w:ascii="宋体" w:hAnsi="宋体"/>
          <w:color w:val="000000"/>
          <w:kern w:val="0"/>
          <w:szCs w:val="21"/>
        </w:rPr>
        <w:t>订立协议如下</w:t>
      </w:r>
      <w:r>
        <w:rPr>
          <w:rFonts w:hint="eastAsia" w:ascii="宋体" w:hAnsi="宋体"/>
          <w:color w:val="000000"/>
          <w:szCs w:val="21"/>
        </w:rPr>
        <w:t>：</w:t>
      </w:r>
    </w:p>
    <w:p w14:paraId="023B526E">
      <w:pPr>
        <w:spacing w:line="360" w:lineRule="auto"/>
        <w:ind w:firstLine="420" w:firstLineChars="200"/>
        <w:rPr>
          <w:rFonts w:ascii="宋体" w:hAnsi="宋体"/>
          <w:color w:val="000000"/>
          <w:szCs w:val="21"/>
        </w:rPr>
      </w:pPr>
      <w:r>
        <w:rPr>
          <w:rFonts w:hint="eastAsia" w:ascii="宋体" w:hAnsi="宋体"/>
          <w:color w:val="000000"/>
          <w:szCs w:val="21"/>
        </w:rPr>
        <w:t>一、联合体各方关系</w:t>
      </w:r>
    </w:p>
    <w:p w14:paraId="6A422D3D">
      <w:pPr>
        <w:spacing w:line="360" w:lineRule="auto"/>
        <w:ind w:firstLine="420" w:firstLineChars="200"/>
        <w:rPr>
          <w:rFonts w:ascii="宋体" w:hAnsi="宋体"/>
          <w:color w:val="000000"/>
          <w:szCs w:val="21"/>
        </w:rPr>
      </w:pPr>
      <w:r>
        <w:rPr>
          <w:rFonts w:hint="eastAsia" w:ascii="宋体" w:hAnsi="宋体"/>
          <w:color w:val="000000"/>
          <w:kern w:val="0"/>
          <w:szCs w:val="21"/>
          <w:u w:val="single"/>
        </w:rPr>
        <w:t>（甲公司全称）</w:t>
      </w:r>
      <w:r>
        <w:rPr>
          <w:rFonts w:hint="eastAsia" w:ascii="宋体" w:hAnsi="宋体"/>
          <w:color w:val="000000"/>
          <w:kern w:val="0"/>
          <w:szCs w:val="21"/>
        </w:rPr>
        <w:t>、</w:t>
      </w:r>
      <w:r>
        <w:rPr>
          <w:rFonts w:hint="eastAsia" w:ascii="宋体" w:hAnsi="宋体"/>
          <w:color w:val="000000"/>
          <w:kern w:val="0"/>
          <w:szCs w:val="21"/>
          <w:u w:val="single"/>
        </w:rPr>
        <w:t>（乙公司全称）</w:t>
      </w:r>
      <w:r>
        <w:rPr>
          <w:rFonts w:hint="eastAsia" w:ascii="宋体" w:hAnsi="宋体"/>
          <w:color w:val="000000"/>
          <w:kern w:val="0"/>
          <w:szCs w:val="21"/>
        </w:rPr>
        <w:t>、</w:t>
      </w:r>
      <w:r>
        <w:rPr>
          <w:rFonts w:hint="eastAsia" w:ascii="宋体" w:hAnsi="宋体"/>
          <w:color w:val="000000"/>
          <w:kern w:val="0"/>
          <w:szCs w:val="21"/>
          <w:u w:val="single"/>
        </w:rPr>
        <w:t>（……公司全称）</w:t>
      </w:r>
      <w:r>
        <w:rPr>
          <w:rFonts w:hint="eastAsia" w:ascii="宋体" w:hAnsi="宋体"/>
          <w:color w:val="000000"/>
          <w:szCs w:val="21"/>
        </w:rPr>
        <w:t>共同组成一个联合体，以一个供应商的身份共同参加本项目的</w:t>
      </w:r>
      <w:r>
        <w:rPr>
          <w:rFonts w:hint="eastAsia" w:ascii="宋体" w:hAnsi="宋体"/>
          <w:color w:val="000000"/>
          <w:kern w:val="0"/>
          <w:szCs w:val="21"/>
        </w:rPr>
        <w:t>响应</w:t>
      </w:r>
      <w:r>
        <w:rPr>
          <w:rFonts w:hint="eastAsia" w:ascii="宋体" w:hAnsi="宋体"/>
          <w:color w:val="000000"/>
          <w:szCs w:val="21"/>
        </w:rPr>
        <w:t>。</w:t>
      </w:r>
      <w:r>
        <w:rPr>
          <w:rFonts w:hint="eastAsia" w:ascii="宋体" w:hAnsi="宋体"/>
          <w:color w:val="000000"/>
          <w:kern w:val="0"/>
          <w:szCs w:val="21"/>
          <w:u w:val="single"/>
        </w:rPr>
        <w:t>（甲公司全称）</w:t>
      </w:r>
      <w:r>
        <w:rPr>
          <w:rFonts w:hint="eastAsia" w:ascii="宋体" w:hAnsi="宋体"/>
          <w:color w:val="000000"/>
          <w:kern w:val="0"/>
          <w:szCs w:val="21"/>
        </w:rPr>
        <w:t>、</w:t>
      </w:r>
      <w:r>
        <w:rPr>
          <w:rFonts w:hint="eastAsia" w:ascii="宋体" w:hAnsi="宋体"/>
          <w:color w:val="000000"/>
          <w:kern w:val="0"/>
          <w:szCs w:val="21"/>
          <w:u w:val="single"/>
        </w:rPr>
        <w:t>（乙公司全称）</w:t>
      </w:r>
      <w:r>
        <w:rPr>
          <w:rFonts w:hint="eastAsia" w:ascii="宋体" w:hAnsi="宋体"/>
          <w:color w:val="000000"/>
          <w:kern w:val="0"/>
          <w:szCs w:val="21"/>
        </w:rPr>
        <w:t>、</w:t>
      </w:r>
      <w:r>
        <w:rPr>
          <w:rFonts w:hint="eastAsia" w:ascii="宋体" w:hAnsi="宋体"/>
          <w:color w:val="000000"/>
          <w:kern w:val="0"/>
          <w:szCs w:val="21"/>
          <w:u w:val="single"/>
        </w:rPr>
        <w:t>（……公司全称）</w:t>
      </w:r>
      <w:r>
        <w:rPr>
          <w:rFonts w:hint="eastAsia" w:ascii="宋体" w:hAnsi="宋体"/>
          <w:color w:val="000000"/>
          <w:szCs w:val="21"/>
        </w:rPr>
        <w:t>作为联合体成员，若成交，联合体各方共同与</w:t>
      </w:r>
      <w:r>
        <w:rPr>
          <w:rFonts w:hint="eastAsia" w:ascii="宋体" w:hAnsi="宋体"/>
          <w:color w:val="000000"/>
          <w:szCs w:val="21"/>
          <w:u w:val="single"/>
        </w:rPr>
        <w:t>（采购人）</w:t>
      </w:r>
      <w:r>
        <w:rPr>
          <w:rFonts w:hint="eastAsia" w:ascii="宋体" w:hAnsi="宋体"/>
          <w:color w:val="000000"/>
          <w:szCs w:val="21"/>
        </w:rPr>
        <w:t>签订采购合同。</w:t>
      </w:r>
    </w:p>
    <w:p w14:paraId="5E690173">
      <w:pPr>
        <w:spacing w:line="360" w:lineRule="auto"/>
        <w:ind w:firstLine="420" w:firstLineChars="200"/>
        <w:rPr>
          <w:rFonts w:ascii="宋体" w:hAnsi="宋体"/>
          <w:color w:val="000000"/>
          <w:szCs w:val="21"/>
        </w:rPr>
      </w:pPr>
      <w:r>
        <w:rPr>
          <w:rFonts w:hint="eastAsia" w:ascii="宋体" w:hAnsi="宋体"/>
          <w:color w:val="000000"/>
          <w:szCs w:val="21"/>
        </w:rPr>
        <w:t>二、联合体内部有关事项约定如下：</w:t>
      </w:r>
    </w:p>
    <w:p w14:paraId="3E236009">
      <w:pPr>
        <w:spacing w:line="360" w:lineRule="auto"/>
        <w:ind w:firstLine="420" w:firstLineChars="200"/>
        <w:rPr>
          <w:rFonts w:ascii="宋体" w:hAnsi="宋体"/>
          <w:color w:val="000000"/>
          <w:szCs w:val="21"/>
        </w:rPr>
      </w:pPr>
      <w:r>
        <w:rPr>
          <w:rFonts w:hint="eastAsia" w:ascii="宋体" w:hAnsi="宋体"/>
          <w:color w:val="000000"/>
          <w:szCs w:val="21"/>
        </w:rPr>
        <w:t>1. 作为联合体的牵头单位，代表联合体双方负责报价和合同实施阶段的主办、协调工作。</w:t>
      </w:r>
    </w:p>
    <w:p w14:paraId="183DA07C">
      <w:pPr>
        <w:spacing w:line="360" w:lineRule="auto"/>
        <w:ind w:firstLine="420" w:firstLineChars="200"/>
        <w:rPr>
          <w:rFonts w:ascii="宋体" w:hAnsi="宋体"/>
          <w:color w:val="000000"/>
          <w:szCs w:val="21"/>
        </w:rPr>
      </w:pPr>
      <w:r>
        <w:rPr>
          <w:rFonts w:hint="eastAsia" w:ascii="宋体" w:hAnsi="宋体"/>
          <w:color w:val="000000"/>
          <w:szCs w:val="21"/>
        </w:rPr>
        <w:t>2. 联合体将严格按照文件的各项要求，递交响应文件，切实执行一切合同文件，共同承担合同规定的一切义务和责任，同时按照内部职责的划分，承担自身所负的责任和风险，在法律上承担连带责任。</w:t>
      </w:r>
    </w:p>
    <w:p w14:paraId="719A3E5A">
      <w:pPr>
        <w:spacing w:line="360" w:lineRule="auto"/>
        <w:ind w:firstLine="420" w:firstLineChars="200"/>
        <w:rPr>
          <w:rFonts w:ascii="宋体" w:hAnsi="宋体"/>
          <w:color w:val="000000"/>
          <w:szCs w:val="21"/>
        </w:rPr>
      </w:pPr>
      <w:r>
        <w:rPr>
          <w:rFonts w:hint="eastAsia" w:ascii="宋体" w:hAnsi="宋体"/>
          <w:color w:val="000000"/>
          <w:szCs w:val="21"/>
        </w:rPr>
        <w:t>3. 如果本联合体成交，</w:t>
      </w:r>
      <w:r>
        <w:rPr>
          <w:rFonts w:hint="eastAsia" w:ascii="宋体" w:hAnsi="宋体"/>
          <w:color w:val="000000"/>
          <w:kern w:val="0"/>
          <w:szCs w:val="21"/>
          <w:u w:val="single"/>
        </w:rPr>
        <w:t>（甲公司全称）负责本项目            部分，（乙公司全称）负责本项目              部分。</w:t>
      </w:r>
    </w:p>
    <w:p w14:paraId="338C0F32">
      <w:pPr>
        <w:spacing w:line="360" w:lineRule="auto"/>
        <w:ind w:firstLine="420" w:firstLineChars="200"/>
        <w:rPr>
          <w:rFonts w:ascii="宋体" w:hAnsi="宋体"/>
          <w:color w:val="000000"/>
          <w:szCs w:val="21"/>
        </w:rPr>
      </w:pPr>
      <w:r>
        <w:rPr>
          <w:rFonts w:hint="eastAsia" w:ascii="宋体" w:hAnsi="宋体"/>
          <w:color w:val="000000"/>
          <w:szCs w:val="21"/>
        </w:rPr>
        <w:t>4.如成交，联合体各方共同与</w:t>
      </w:r>
      <w:r>
        <w:rPr>
          <w:rFonts w:hint="eastAsia" w:ascii="宋体" w:hAnsi="宋体"/>
          <w:color w:val="000000"/>
          <w:szCs w:val="21"/>
          <w:u w:val="single"/>
        </w:rPr>
        <w:t>（采购人）</w:t>
      </w:r>
      <w:r>
        <w:rPr>
          <w:rFonts w:hint="eastAsia" w:ascii="宋体" w:hAnsi="宋体"/>
          <w:color w:val="000000"/>
          <w:szCs w:val="21"/>
        </w:rPr>
        <w:t>签订合同书，并就成交项目向采购人负责有连带的和各自的法律责任；</w:t>
      </w:r>
    </w:p>
    <w:p w14:paraId="0B6E3662">
      <w:pPr>
        <w:spacing w:line="360" w:lineRule="auto"/>
        <w:ind w:firstLine="420" w:firstLineChars="200"/>
        <w:rPr>
          <w:rFonts w:ascii="宋体" w:hAnsi="宋体"/>
          <w:color w:val="000000"/>
          <w:szCs w:val="21"/>
        </w:rPr>
      </w:pPr>
      <w:r>
        <w:rPr>
          <w:rFonts w:hint="eastAsia" w:ascii="宋体" w:hAnsi="宋体"/>
          <w:color w:val="000000"/>
          <w:szCs w:val="21"/>
        </w:rPr>
        <w:t>5.联合体成员</w:t>
      </w:r>
      <w:r>
        <w:rPr>
          <w:rFonts w:hint="eastAsia" w:ascii="宋体" w:hAnsi="宋体"/>
          <w:color w:val="000000"/>
          <w:szCs w:val="21"/>
          <w:u w:val="single"/>
        </w:rPr>
        <w:t>　（公司全称）　</w:t>
      </w:r>
      <w:r>
        <w:rPr>
          <w:rFonts w:hint="eastAsia" w:ascii="宋体" w:hAnsi="宋体"/>
          <w:color w:val="000000"/>
          <w:szCs w:val="21"/>
        </w:rPr>
        <w:t>为</w:t>
      </w:r>
      <w:r>
        <w:rPr>
          <w:rFonts w:hint="eastAsia" w:ascii="宋体" w:hAnsi="宋体"/>
          <w:color w:val="000000"/>
          <w:szCs w:val="21"/>
          <w:u w:val="single"/>
        </w:rPr>
        <w:t>（请填写：小型、微型）</w:t>
      </w:r>
      <w:r>
        <w:rPr>
          <w:rFonts w:hint="eastAsia" w:ascii="宋体" w:hAnsi="宋体"/>
          <w:color w:val="000000"/>
          <w:szCs w:val="21"/>
        </w:rPr>
        <w:t>企业，将承担合同总金额</w:t>
      </w:r>
      <w:r>
        <w:rPr>
          <w:rFonts w:hint="eastAsia" w:ascii="宋体" w:hAnsi="宋体"/>
          <w:color w:val="000000"/>
          <w:szCs w:val="21"/>
          <w:u w:val="single"/>
        </w:rPr>
        <w:t>　　</w:t>
      </w:r>
      <w:r>
        <w:rPr>
          <w:rFonts w:hint="eastAsia" w:ascii="宋体" w:hAnsi="宋体"/>
          <w:color w:val="000000"/>
          <w:szCs w:val="21"/>
        </w:rPr>
        <w:t>%的工作内容</w:t>
      </w:r>
      <w:r>
        <w:rPr>
          <w:rFonts w:hint="eastAsia" w:ascii="宋体" w:hAnsi="宋体"/>
          <w:b/>
          <w:color w:val="000000"/>
          <w:szCs w:val="21"/>
        </w:rPr>
        <w:t>（联合体成员中有小型、微型企业时适用）</w:t>
      </w:r>
      <w:r>
        <w:rPr>
          <w:rFonts w:hint="eastAsia" w:ascii="宋体" w:hAnsi="宋体"/>
          <w:color w:val="000000"/>
          <w:szCs w:val="21"/>
        </w:rPr>
        <w:t>。</w:t>
      </w:r>
    </w:p>
    <w:p w14:paraId="647192F6">
      <w:pPr>
        <w:spacing w:line="360" w:lineRule="auto"/>
        <w:ind w:firstLine="420" w:firstLineChars="200"/>
        <w:rPr>
          <w:rFonts w:ascii="宋体" w:hAnsi="宋体"/>
          <w:color w:val="000000"/>
          <w:kern w:val="0"/>
          <w:szCs w:val="21"/>
        </w:rPr>
      </w:pPr>
      <w:r>
        <w:rPr>
          <w:rFonts w:hint="eastAsia" w:ascii="宋体" w:hAnsi="宋体"/>
          <w:color w:val="000000"/>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5923C612">
      <w:pPr>
        <w:spacing w:line="360" w:lineRule="auto"/>
        <w:ind w:firstLine="420" w:firstLineChars="200"/>
        <w:rPr>
          <w:rFonts w:ascii="宋体" w:hAnsi="宋体"/>
          <w:color w:val="000000"/>
          <w:kern w:val="0"/>
          <w:szCs w:val="21"/>
        </w:rPr>
      </w:pPr>
      <w:r>
        <w:rPr>
          <w:rFonts w:hint="eastAsia" w:ascii="宋体" w:hAnsi="宋体"/>
          <w:color w:val="000000"/>
          <w:kern w:val="0"/>
          <w:szCs w:val="21"/>
        </w:rPr>
        <w:t>四、联合体如因违约过失责任而导致采购人经济损失或被索赔时，本联合体任何一方均同意无条件优先清偿采购人的一切债务和经济赔偿。</w:t>
      </w:r>
    </w:p>
    <w:p w14:paraId="1DFD6741">
      <w:pPr>
        <w:spacing w:line="360" w:lineRule="auto"/>
        <w:ind w:left="23" w:leftChars="11" w:firstLine="420" w:firstLineChars="200"/>
        <w:rPr>
          <w:rFonts w:ascii="宋体" w:hAnsi="宋体"/>
          <w:color w:val="000000"/>
          <w:szCs w:val="21"/>
        </w:rPr>
      </w:pPr>
      <w:r>
        <w:rPr>
          <w:rFonts w:hint="eastAsia" w:ascii="宋体" w:hAnsi="宋体"/>
          <w:color w:val="000000"/>
          <w:kern w:val="0"/>
          <w:szCs w:val="21"/>
        </w:rPr>
        <w:t>五、</w:t>
      </w:r>
      <w:r>
        <w:rPr>
          <w:rFonts w:hint="eastAsia" w:ascii="宋体" w:hAnsi="宋体"/>
          <w:color w:val="000000"/>
          <w:szCs w:val="21"/>
        </w:rPr>
        <w:t>本协议在</w:t>
      </w:r>
      <w:r>
        <w:rPr>
          <w:rFonts w:hint="eastAsia" w:ascii="宋体" w:hAnsi="宋体"/>
          <w:color w:val="000000"/>
          <w:kern w:val="0"/>
          <w:szCs w:val="21"/>
        </w:rPr>
        <w:t>自签署之日起生效，</w:t>
      </w:r>
      <w:r>
        <w:rPr>
          <w:rFonts w:hint="eastAsia" w:ascii="宋体" w:hAnsi="宋体"/>
          <w:color w:val="000000"/>
          <w:szCs w:val="21"/>
        </w:rPr>
        <w:t>有效期内有效，如获成交资格，合同有效期延续至合同履行完毕之日。</w:t>
      </w:r>
    </w:p>
    <w:p w14:paraId="63607B8B">
      <w:pPr>
        <w:spacing w:line="360" w:lineRule="auto"/>
        <w:ind w:left="23" w:leftChars="11" w:firstLine="420" w:firstLineChars="200"/>
        <w:rPr>
          <w:rFonts w:ascii="宋体" w:hAnsi="宋体"/>
          <w:color w:val="000000"/>
          <w:kern w:val="0"/>
          <w:szCs w:val="21"/>
        </w:rPr>
      </w:pPr>
      <w:r>
        <w:rPr>
          <w:rFonts w:hint="eastAsia" w:ascii="宋体" w:hAnsi="宋体"/>
          <w:color w:val="000000"/>
          <w:kern w:val="0"/>
          <w:szCs w:val="21"/>
        </w:rPr>
        <w:t>六、本协议书正本一式份，随响应文件装订份，送采购人份，联合体成员各一份；副本一式份，联合体成员各执 份。</w:t>
      </w:r>
    </w:p>
    <w:p w14:paraId="0F5AE153">
      <w:pPr>
        <w:spacing w:line="360" w:lineRule="auto"/>
        <w:ind w:left="23" w:leftChars="11" w:firstLine="420" w:firstLineChars="200"/>
        <w:rPr>
          <w:rFonts w:ascii="宋体" w:hAnsi="宋体"/>
          <w:color w:val="000000"/>
          <w:kern w:val="0"/>
          <w:szCs w:val="21"/>
        </w:rPr>
      </w:pPr>
    </w:p>
    <w:p w14:paraId="32532DDC">
      <w:pPr>
        <w:widowControl/>
        <w:tabs>
          <w:tab w:val="left" w:pos="2977"/>
          <w:tab w:val="left" w:pos="5954"/>
        </w:tabs>
        <w:spacing w:line="360" w:lineRule="auto"/>
        <w:jc w:val="left"/>
        <w:rPr>
          <w:rFonts w:ascii="宋体" w:hAnsi="宋体"/>
          <w:color w:val="000000"/>
          <w:kern w:val="0"/>
          <w:szCs w:val="21"/>
        </w:rPr>
      </w:pPr>
      <w:r>
        <w:rPr>
          <w:rFonts w:hint="eastAsia" w:ascii="宋体" w:hAnsi="宋体"/>
          <w:color w:val="000000"/>
          <w:kern w:val="0"/>
          <w:szCs w:val="21"/>
        </w:rPr>
        <w:t xml:space="preserve">甲公司全称：（盖章） </w:t>
      </w:r>
      <w:r>
        <w:rPr>
          <w:rFonts w:hint="eastAsia" w:ascii="宋体" w:hAnsi="宋体"/>
          <w:color w:val="000000"/>
          <w:kern w:val="0"/>
          <w:szCs w:val="21"/>
        </w:rPr>
        <w:tab/>
      </w:r>
      <w:r>
        <w:rPr>
          <w:rFonts w:hint="eastAsia" w:ascii="宋体" w:hAnsi="宋体"/>
          <w:color w:val="000000"/>
          <w:kern w:val="0"/>
          <w:szCs w:val="21"/>
        </w:rPr>
        <w:t>乙公司全称：（盖章）</w:t>
      </w:r>
      <w:r>
        <w:rPr>
          <w:rFonts w:hint="eastAsia" w:ascii="宋体" w:hAnsi="宋体"/>
          <w:color w:val="000000"/>
          <w:kern w:val="0"/>
          <w:szCs w:val="21"/>
        </w:rPr>
        <w:tab/>
      </w:r>
      <w:r>
        <w:rPr>
          <w:rFonts w:hint="eastAsia" w:ascii="宋体" w:hAnsi="宋体"/>
          <w:color w:val="000000"/>
          <w:kern w:val="0"/>
          <w:szCs w:val="21"/>
        </w:rPr>
        <w:t>……公司全称（盖章）</w:t>
      </w:r>
    </w:p>
    <w:p w14:paraId="3B277707">
      <w:pPr>
        <w:widowControl/>
        <w:tabs>
          <w:tab w:val="left" w:pos="2977"/>
          <w:tab w:val="left" w:pos="5954"/>
        </w:tabs>
        <w:spacing w:line="360" w:lineRule="auto"/>
        <w:jc w:val="left"/>
        <w:rPr>
          <w:rFonts w:ascii="宋体" w:hAnsi="宋体"/>
          <w:color w:val="000000"/>
          <w:kern w:val="0"/>
          <w:szCs w:val="21"/>
        </w:rPr>
      </w:pPr>
      <w:r>
        <w:rPr>
          <w:rFonts w:hint="eastAsia" w:ascii="宋体" w:hAnsi="宋体"/>
          <w:color w:val="000000"/>
          <w:kern w:val="0"/>
          <w:szCs w:val="21"/>
        </w:rPr>
        <w:t>法定代表人：（签字或</w:t>
      </w:r>
      <w:r>
        <w:rPr>
          <w:rFonts w:hint="eastAsia" w:ascii="宋体" w:hAnsi="宋体"/>
          <w:color w:val="000000"/>
          <w:szCs w:val="21"/>
        </w:rPr>
        <w:t>盖章</w:t>
      </w:r>
      <w:r>
        <w:rPr>
          <w:rFonts w:hint="eastAsia" w:ascii="宋体" w:hAnsi="宋体"/>
          <w:color w:val="000000"/>
          <w:kern w:val="0"/>
          <w:szCs w:val="21"/>
        </w:rPr>
        <w:t xml:space="preserve">） </w:t>
      </w:r>
      <w:r>
        <w:rPr>
          <w:rFonts w:hint="eastAsia" w:ascii="宋体" w:hAnsi="宋体"/>
          <w:color w:val="000000"/>
          <w:kern w:val="0"/>
          <w:szCs w:val="21"/>
        </w:rPr>
        <w:tab/>
      </w:r>
      <w:r>
        <w:rPr>
          <w:rFonts w:hint="eastAsia" w:ascii="宋体" w:hAnsi="宋体"/>
          <w:color w:val="000000"/>
          <w:kern w:val="0"/>
          <w:szCs w:val="21"/>
        </w:rPr>
        <w:t>法定代表人（签字或</w:t>
      </w:r>
      <w:r>
        <w:rPr>
          <w:rFonts w:hint="eastAsia" w:ascii="宋体" w:hAnsi="宋体"/>
          <w:color w:val="000000"/>
          <w:szCs w:val="21"/>
        </w:rPr>
        <w:t>盖章</w:t>
      </w:r>
      <w:r>
        <w:rPr>
          <w:rFonts w:hint="eastAsia" w:ascii="宋体" w:hAnsi="宋体"/>
          <w:color w:val="000000"/>
          <w:kern w:val="0"/>
          <w:szCs w:val="21"/>
        </w:rPr>
        <w:t>）</w:t>
      </w:r>
      <w:r>
        <w:rPr>
          <w:rFonts w:hint="eastAsia" w:ascii="宋体" w:hAnsi="宋体"/>
          <w:color w:val="000000"/>
          <w:kern w:val="0"/>
          <w:szCs w:val="21"/>
        </w:rPr>
        <w:tab/>
      </w:r>
      <w:r>
        <w:rPr>
          <w:rFonts w:hint="eastAsia" w:ascii="宋体" w:hAnsi="宋体"/>
          <w:color w:val="000000"/>
          <w:kern w:val="0"/>
          <w:szCs w:val="21"/>
        </w:rPr>
        <w:t xml:space="preserve"> 法定代表人（签字或</w:t>
      </w:r>
      <w:r>
        <w:rPr>
          <w:rFonts w:hint="eastAsia" w:ascii="宋体" w:hAnsi="宋体"/>
          <w:color w:val="000000"/>
          <w:szCs w:val="21"/>
        </w:rPr>
        <w:t>盖章</w:t>
      </w:r>
      <w:r>
        <w:rPr>
          <w:rFonts w:hint="eastAsia" w:ascii="宋体" w:hAnsi="宋体"/>
          <w:color w:val="000000"/>
          <w:kern w:val="0"/>
          <w:szCs w:val="21"/>
        </w:rPr>
        <w:t>）</w:t>
      </w:r>
    </w:p>
    <w:p w14:paraId="53D9E2CA">
      <w:pPr>
        <w:widowControl/>
        <w:tabs>
          <w:tab w:val="left" w:pos="2977"/>
          <w:tab w:val="left" w:pos="5954"/>
        </w:tabs>
        <w:spacing w:line="360" w:lineRule="auto"/>
        <w:jc w:val="left"/>
        <w:rPr>
          <w:rFonts w:ascii="宋体" w:hAnsi="宋体"/>
          <w:color w:val="000000"/>
          <w:kern w:val="0"/>
          <w:szCs w:val="21"/>
        </w:rPr>
      </w:pPr>
      <w:r>
        <w:rPr>
          <w:rFonts w:hint="eastAsia" w:ascii="宋体" w:hAnsi="宋体"/>
          <w:color w:val="000000"/>
          <w:kern w:val="0"/>
          <w:szCs w:val="21"/>
        </w:rPr>
        <w:t>　　年　　月　　日</w:t>
      </w:r>
      <w:r>
        <w:rPr>
          <w:rFonts w:hint="eastAsia" w:ascii="宋体" w:hAnsi="宋体"/>
          <w:color w:val="000000"/>
          <w:kern w:val="0"/>
          <w:szCs w:val="21"/>
        </w:rPr>
        <w:tab/>
      </w:r>
      <w:r>
        <w:rPr>
          <w:rFonts w:hint="eastAsia" w:ascii="宋体" w:hAnsi="宋体"/>
          <w:color w:val="000000"/>
          <w:kern w:val="0"/>
          <w:szCs w:val="21"/>
        </w:rPr>
        <w:t>　　年　　月　　日</w:t>
      </w:r>
      <w:r>
        <w:rPr>
          <w:rFonts w:hint="eastAsia" w:ascii="宋体" w:hAnsi="宋体"/>
          <w:color w:val="000000"/>
          <w:kern w:val="0"/>
          <w:szCs w:val="21"/>
        </w:rPr>
        <w:tab/>
      </w:r>
      <w:r>
        <w:rPr>
          <w:rFonts w:hint="eastAsia" w:ascii="宋体" w:hAnsi="宋体"/>
          <w:color w:val="000000"/>
          <w:kern w:val="0"/>
          <w:szCs w:val="21"/>
        </w:rPr>
        <w:t>　　年　　月　　日</w:t>
      </w:r>
    </w:p>
    <w:p w14:paraId="7794924C">
      <w:pPr>
        <w:spacing w:line="360" w:lineRule="auto"/>
        <w:ind w:left="620" w:hanging="620" w:hangingChars="294"/>
        <w:rPr>
          <w:rFonts w:ascii="宋体" w:hAnsi="宋体"/>
          <w:b/>
          <w:color w:val="000000"/>
          <w:szCs w:val="21"/>
        </w:rPr>
      </w:pPr>
      <w:r>
        <w:rPr>
          <w:rFonts w:hint="eastAsia" w:ascii="宋体" w:hAnsi="宋体"/>
          <w:b/>
          <w:color w:val="000000"/>
          <w:szCs w:val="21"/>
        </w:rPr>
        <w:t>注：1．联合报价时需签本协议，联合体各方成员应在本协议上共同盖章确认。</w:t>
      </w:r>
    </w:p>
    <w:p w14:paraId="6A64E0D9">
      <w:pPr>
        <w:spacing w:line="360" w:lineRule="auto"/>
        <w:ind w:firstLine="411" w:firstLineChars="196"/>
        <w:rPr>
          <w:rFonts w:ascii="宋体" w:hAnsi="宋体"/>
          <w:b/>
          <w:color w:val="000000"/>
          <w:szCs w:val="21"/>
        </w:rPr>
      </w:pPr>
      <w:r>
        <w:rPr>
          <w:rFonts w:hint="eastAsia" w:ascii="宋体" w:hAnsi="宋体"/>
          <w:color w:val="000000"/>
          <w:szCs w:val="21"/>
        </w:rPr>
        <w:t>2．本协议内容不得擅自修改。此协议将作为签订合同的附件之一。</w:t>
      </w:r>
    </w:p>
    <w:p w14:paraId="70EFFF48">
      <w:pPr>
        <w:pStyle w:val="5"/>
        <w:tabs>
          <w:tab w:val="left" w:pos="851"/>
        </w:tabs>
        <w:spacing w:before="0" w:after="0" w:line="360" w:lineRule="auto"/>
        <w:rPr>
          <w:rFonts w:ascii="宋体" w:hAnsi="宋体" w:eastAsia="宋体"/>
          <w:color w:val="000000"/>
          <w:sz w:val="21"/>
          <w:szCs w:val="21"/>
        </w:rPr>
      </w:pPr>
      <w:r>
        <w:rPr>
          <w:rFonts w:hint="eastAsia" w:ascii="宋体" w:hAnsi="宋体"/>
          <w:bCs w:val="0"/>
          <w:color w:val="000000"/>
          <w:szCs w:val="21"/>
        </w:rPr>
        <w:br w:type="page"/>
      </w:r>
      <w:r>
        <w:rPr>
          <w:rFonts w:hint="eastAsia" w:ascii="宋体" w:hAnsi="宋体" w:eastAsia="宋体"/>
          <w:color w:val="000000"/>
          <w:sz w:val="21"/>
          <w:szCs w:val="21"/>
        </w:rPr>
        <w:t>4.5</w:t>
      </w:r>
      <w:r>
        <w:rPr>
          <w:rFonts w:hint="eastAsia" w:ascii="宋体" w:hAnsi="宋体" w:eastAsia="宋体"/>
          <w:color w:val="000000"/>
          <w:sz w:val="21"/>
          <w:szCs w:val="21"/>
        </w:rPr>
        <w:tab/>
      </w:r>
      <w:r>
        <w:rPr>
          <w:rFonts w:hint="eastAsia" w:ascii="宋体" w:hAnsi="宋体" w:eastAsia="宋体"/>
          <w:color w:val="000000"/>
          <w:sz w:val="21"/>
          <w:szCs w:val="21"/>
        </w:rPr>
        <w:t>相关证明文件</w:t>
      </w:r>
    </w:p>
    <w:p w14:paraId="1E3DDC89">
      <w:pPr>
        <w:spacing w:line="360" w:lineRule="auto"/>
        <w:rPr>
          <w:rFonts w:ascii="宋体" w:hAnsi="宋体"/>
          <w:color w:val="000000"/>
          <w:szCs w:val="21"/>
        </w:rPr>
      </w:pPr>
      <w:r>
        <w:rPr>
          <w:rFonts w:hint="eastAsia" w:ascii="宋体" w:hAnsi="宋体"/>
          <w:color w:val="000000"/>
          <w:szCs w:val="21"/>
        </w:rPr>
        <w:t>4.5.1   提供以下2种证明材料之一：①2024年度经会计师事务所审计的财务状况报告；②同时提供a.基本开户行出具的资信证明，b.《基本存款账号信息》或《开户许可证》</w:t>
      </w:r>
    </w:p>
    <w:p w14:paraId="56804D96">
      <w:pPr>
        <w:spacing w:line="360" w:lineRule="auto"/>
        <w:rPr>
          <w:rFonts w:ascii="宋体" w:hAnsi="宋体"/>
          <w:color w:val="000000"/>
          <w:szCs w:val="21"/>
        </w:rPr>
      </w:pPr>
      <w:r>
        <w:rPr>
          <w:rFonts w:hint="eastAsia" w:ascii="宋体" w:hAnsi="宋体"/>
          <w:color w:val="000000"/>
          <w:szCs w:val="21"/>
        </w:rPr>
        <w:t>4.5.2   报价截止日前6个月内任意1个月依法缴纳税收和社会保障资金的相关材料（如依法免税或不需要缴纳社会保障资金的，提供相应证明材料）</w:t>
      </w:r>
    </w:p>
    <w:p w14:paraId="55397492">
      <w:pPr>
        <w:spacing w:line="360" w:lineRule="auto"/>
        <w:rPr>
          <w:rFonts w:ascii="宋体" w:hAnsi="宋体"/>
          <w:color w:val="000000"/>
          <w:szCs w:val="21"/>
        </w:rPr>
      </w:pPr>
      <w:r>
        <w:rPr>
          <w:rFonts w:hint="eastAsia" w:ascii="宋体" w:hAnsi="宋体"/>
          <w:color w:val="000000"/>
          <w:szCs w:val="21"/>
        </w:rPr>
        <w:t>4.5.3   设备及专业技术能力情况表：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781"/>
        <w:gridCol w:w="3881"/>
        <w:gridCol w:w="1213"/>
        <w:gridCol w:w="2647"/>
      </w:tblGrid>
      <w:tr w14:paraId="24131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vAlign w:val="top"/>
          </w:tcPr>
          <w:p w14:paraId="65298589">
            <w:pPr>
              <w:rPr>
                <w:rFonts w:ascii="宋体" w:hAnsi="宋体"/>
                <w:b/>
                <w:color w:val="000000"/>
                <w:szCs w:val="21"/>
              </w:rPr>
            </w:pPr>
            <w:r>
              <w:rPr>
                <w:rFonts w:hint="eastAsia" w:ascii="宋体" w:hAnsi="宋体"/>
                <w:b/>
                <w:color w:val="000000"/>
                <w:szCs w:val="21"/>
              </w:rPr>
              <w:t>我单位为本项目实施提供以下设备和专业技术人员：</w:t>
            </w:r>
          </w:p>
        </w:tc>
      </w:tr>
      <w:tr w14:paraId="3A7D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ign w:val="top"/>
          </w:tcPr>
          <w:p w14:paraId="57992072">
            <w:pPr>
              <w:jc w:val="center"/>
              <w:rPr>
                <w:rFonts w:ascii="宋体" w:hAnsi="宋体"/>
                <w:b/>
                <w:color w:val="000000"/>
                <w:szCs w:val="21"/>
              </w:rPr>
            </w:pPr>
            <w:r>
              <w:rPr>
                <w:rFonts w:hint="eastAsia" w:ascii="宋体" w:hAnsi="宋体"/>
                <w:b/>
                <w:color w:val="000000"/>
                <w:szCs w:val="21"/>
              </w:rPr>
              <w:t>序号</w:t>
            </w:r>
          </w:p>
        </w:tc>
        <w:tc>
          <w:tcPr>
            <w:tcW w:w="4111" w:type="dxa"/>
            <w:tcBorders>
              <w:top w:val="single" w:color="auto" w:sz="4" w:space="0"/>
              <w:left w:val="single" w:color="auto" w:sz="4" w:space="0"/>
              <w:bottom w:val="single" w:color="auto" w:sz="4" w:space="0"/>
              <w:right w:val="single" w:color="auto" w:sz="4" w:space="0"/>
            </w:tcBorders>
            <w:noWrap/>
            <w:vAlign w:val="top"/>
          </w:tcPr>
          <w:p w14:paraId="255AB1C3">
            <w:pPr>
              <w:jc w:val="center"/>
              <w:rPr>
                <w:rFonts w:ascii="宋体" w:hAnsi="宋体"/>
                <w:b/>
                <w:color w:val="000000"/>
                <w:szCs w:val="21"/>
              </w:rPr>
            </w:pPr>
            <w:r>
              <w:rPr>
                <w:rFonts w:hint="eastAsia" w:ascii="宋体" w:hAnsi="宋体"/>
                <w:b/>
                <w:color w:val="000000"/>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vAlign w:val="top"/>
          </w:tcPr>
          <w:p w14:paraId="6BA1F8EC">
            <w:pPr>
              <w:jc w:val="center"/>
              <w:rPr>
                <w:rFonts w:ascii="宋体" w:hAnsi="宋体"/>
                <w:b/>
                <w:color w:val="000000"/>
                <w:szCs w:val="21"/>
              </w:rPr>
            </w:pPr>
            <w:r>
              <w:rPr>
                <w:rFonts w:hint="eastAsia" w:ascii="宋体" w:hAnsi="宋体"/>
                <w:b/>
                <w:color w:val="000000"/>
                <w:szCs w:val="21"/>
              </w:rPr>
              <w:t>数量及单位</w:t>
            </w:r>
          </w:p>
        </w:tc>
        <w:tc>
          <w:tcPr>
            <w:tcW w:w="2799" w:type="dxa"/>
            <w:tcBorders>
              <w:top w:val="single" w:color="auto" w:sz="4" w:space="0"/>
              <w:left w:val="single" w:color="auto" w:sz="4" w:space="0"/>
              <w:bottom w:val="single" w:color="auto" w:sz="4" w:space="0"/>
              <w:right w:val="single" w:color="auto" w:sz="4" w:space="0"/>
            </w:tcBorders>
            <w:noWrap/>
            <w:vAlign w:val="top"/>
          </w:tcPr>
          <w:p w14:paraId="6D42077C">
            <w:pPr>
              <w:jc w:val="center"/>
              <w:rPr>
                <w:rFonts w:ascii="宋体" w:hAnsi="宋体"/>
                <w:b/>
                <w:color w:val="000000"/>
                <w:szCs w:val="21"/>
              </w:rPr>
            </w:pPr>
            <w:r>
              <w:rPr>
                <w:rFonts w:hint="eastAsia" w:ascii="宋体" w:hAnsi="宋体"/>
                <w:b/>
                <w:color w:val="000000"/>
                <w:szCs w:val="21"/>
              </w:rPr>
              <w:t>备注</w:t>
            </w:r>
          </w:p>
        </w:tc>
      </w:tr>
      <w:tr w14:paraId="5C466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ign w:val="top"/>
          </w:tcPr>
          <w:p w14:paraId="39F2AC01">
            <w:pPr>
              <w:jc w:val="center"/>
              <w:rPr>
                <w:rFonts w:ascii="宋体" w:hAnsi="宋体"/>
                <w:color w:val="000000"/>
                <w:szCs w:val="21"/>
              </w:rPr>
            </w:pPr>
            <w:r>
              <w:rPr>
                <w:rFonts w:hint="eastAsia" w:ascii="宋体" w:hAnsi="宋体"/>
                <w:color w:val="000000"/>
                <w:szCs w:val="21"/>
              </w:rPr>
              <w:t>1</w:t>
            </w:r>
          </w:p>
        </w:tc>
        <w:tc>
          <w:tcPr>
            <w:tcW w:w="4111" w:type="dxa"/>
            <w:tcBorders>
              <w:top w:val="single" w:color="auto" w:sz="4" w:space="0"/>
              <w:left w:val="single" w:color="auto" w:sz="4" w:space="0"/>
              <w:bottom w:val="single" w:color="auto" w:sz="4" w:space="0"/>
              <w:right w:val="single" w:color="auto" w:sz="4" w:space="0"/>
            </w:tcBorders>
            <w:noWrap/>
            <w:vAlign w:val="top"/>
          </w:tcPr>
          <w:p w14:paraId="1ED7804C">
            <w:pPr>
              <w:rPr>
                <w:rFonts w:ascii="宋体" w:hAnsi="宋体"/>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ign w:val="top"/>
          </w:tcPr>
          <w:p w14:paraId="74D613BC">
            <w:pPr>
              <w:rPr>
                <w:rFonts w:ascii="宋体" w:hAnsi="宋体"/>
                <w:color w:val="000000"/>
                <w:szCs w:val="21"/>
              </w:rPr>
            </w:pPr>
          </w:p>
        </w:tc>
        <w:tc>
          <w:tcPr>
            <w:tcW w:w="2799" w:type="dxa"/>
            <w:tcBorders>
              <w:top w:val="single" w:color="auto" w:sz="4" w:space="0"/>
              <w:left w:val="single" w:color="auto" w:sz="4" w:space="0"/>
              <w:bottom w:val="single" w:color="auto" w:sz="4" w:space="0"/>
              <w:right w:val="single" w:color="auto" w:sz="4" w:space="0"/>
            </w:tcBorders>
            <w:noWrap/>
            <w:vAlign w:val="top"/>
          </w:tcPr>
          <w:p w14:paraId="232070C7">
            <w:pPr>
              <w:rPr>
                <w:rFonts w:ascii="宋体" w:hAnsi="宋体"/>
                <w:color w:val="000000"/>
                <w:szCs w:val="21"/>
              </w:rPr>
            </w:pPr>
          </w:p>
        </w:tc>
      </w:tr>
      <w:tr w14:paraId="0424D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ign w:val="top"/>
          </w:tcPr>
          <w:p w14:paraId="4D72A5C3">
            <w:pPr>
              <w:jc w:val="center"/>
              <w:rPr>
                <w:rFonts w:ascii="宋体" w:hAnsi="宋体"/>
                <w:color w:val="000000"/>
                <w:szCs w:val="21"/>
              </w:rPr>
            </w:pPr>
            <w:r>
              <w:rPr>
                <w:rFonts w:hint="eastAsia" w:ascii="宋体" w:hAnsi="宋体"/>
                <w:color w:val="000000"/>
                <w:szCs w:val="21"/>
              </w:rPr>
              <w:t>2</w:t>
            </w:r>
          </w:p>
        </w:tc>
        <w:tc>
          <w:tcPr>
            <w:tcW w:w="4111" w:type="dxa"/>
            <w:tcBorders>
              <w:top w:val="single" w:color="auto" w:sz="4" w:space="0"/>
              <w:left w:val="single" w:color="auto" w:sz="4" w:space="0"/>
              <w:bottom w:val="single" w:color="auto" w:sz="4" w:space="0"/>
              <w:right w:val="single" w:color="auto" w:sz="4" w:space="0"/>
            </w:tcBorders>
            <w:noWrap/>
            <w:vAlign w:val="top"/>
          </w:tcPr>
          <w:p w14:paraId="4946B5A1">
            <w:pPr>
              <w:rPr>
                <w:rFonts w:ascii="宋体" w:hAnsi="宋体"/>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ign w:val="top"/>
          </w:tcPr>
          <w:p w14:paraId="21E09B42">
            <w:pPr>
              <w:rPr>
                <w:rFonts w:ascii="宋体" w:hAnsi="宋体"/>
                <w:color w:val="000000"/>
                <w:szCs w:val="21"/>
              </w:rPr>
            </w:pPr>
          </w:p>
        </w:tc>
        <w:tc>
          <w:tcPr>
            <w:tcW w:w="2799" w:type="dxa"/>
            <w:tcBorders>
              <w:top w:val="single" w:color="auto" w:sz="4" w:space="0"/>
              <w:left w:val="single" w:color="auto" w:sz="4" w:space="0"/>
              <w:bottom w:val="single" w:color="auto" w:sz="4" w:space="0"/>
              <w:right w:val="single" w:color="auto" w:sz="4" w:space="0"/>
            </w:tcBorders>
            <w:noWrap/>
            <w:vAlign w:val="top"/>
          </w:tcPr>
          <w:p w14:paraId="7C7D16D7">
            <w:pPr>
              <w:rPr>
                <w:rFonts w:ascii="宋体" w:hAnsi="宋体"/>
                <w:color w:val="000000"/>
                <w:szCs w:val="21"/>
              </w:rPr>
            </w:pPr>
          </w:p>
        </w:tc>
      </w:tr>
      <w:tr w14:paraId="03B56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ign w:val="top"/>
          </w:tcPr>
          <w:p w14:paraId="1C942A99">
            <w:pPr>
              <w:jc w:val="center"/>
              <w:rPr>
                <w:rFonts w:ascii="宋体" w:hAnsi="宋体"/>
                <w:color w:val="000000"/>
                <w:szCs w:val="21"/>
              </w:rPr>
            </w:pPr>
            <w:r>
              <w:rPr>
                <w:rFonts w:hint="eastAsia" w:ascii="宋体" w:hAnsi="宋体"/>
                <w:color w:val="000000"/>
                <w:szCs w:val="21"/>
              </w:rPr>
              <w:t>3</w:t>
            </w:r>
          </w:p>
        </w:tc>
        <w:tc>
          <w:tcPr>
            <w:tcW w:w="4111" w:type="dxa"/>
            <w:tcBorders>
              <w:top w:val="single" w:color="auto" w:sz="4" w:space="0"/>
              <w:left w:val="single" w:color="auto" w:sz="4" w:space="0"/>
              <w:bottom w:val="single" w:color="auto" w:sz="4" w:space="0"/>
              <w:right w:val="single" w:color="auto" w:sz="4" w:space="0"/>
            </w:tcBorders>
            <w:noWrap/>
            <w:vAlign w:val="top"/>
          </w:tcPr>
          <w:p w14:paraId="09664A82">
            <w:pPr>
              <w:rPr>
                <w:rFonts w:ascii="宋体" w:hAnsi="宋体"/>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ign w:val="top"/>
          </w:tcPr>
          <w:p w14:paraId="7689808C">
            <w:pPr>
              <w:rPr>
                <w:rFonts w:ascii="宋体" w:hAnsi="宋体"/>
                <w:color w:val="000000"/>
                <w:szCs w:val="21"/>
              </w:rPr>
            </w:pPr>
          </w:p>
        </w:tc>
        <w:tc>
          <w:tcPr>
            <w:tcW w:w="2799" w:type="dxa"/>
            <w:tcBorders>
              <w:top w:val="single" w:color="auto" w:sz="4" w:space="0"/>
              <w:left w:val="single" w:color="auto" w:sz="4" w:space="0"/>
              <w:bottom w:val="single" w:color="auto" w:sz="4" w:space="0"/>
              <w:right w:val="single" w:color="auto" w:sz="4" w:space="0"/>
            </w:tcBorders>
            <w:noWrap/>
            <w:vAlign w:val="top"/>
          </w:tcPr>
          <w:p w14:paraId="0E6A9AAD">
            <w:pPr>
              <w:rPr>
                <w:rFonts w:ascii="宋体" w:hAnsi="宋体"/>
                <w:color w:val="000000"/>
                <w:szCs w:val="21"/>
              </w:rPr>
            </w:pPr>
          </w:p>
        </w:tc>
      </w:tr>
      <w:tr w14:paraId="4F9C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ign w:val="top"/>
          </w:tcPr>
          <w:p w14:paraId="70A14484">
            <w:pPr>
              <w:jc w:val="center"/>
              <w:rPr>
                <w:rFonts w:ascii="宋体" w:hAnsi="宋体"/>
                <w:color w:val="000000"/>
                <w:szCs w:val="21"/>
              </w:rPr>
            </w:pPr>
            <w:r>
              <w:rPr>
                <w:rFonts w:hint="eastAsia" w:ascii="宋体" w:hAnsi="宋体"/>
                <w:color w:val="000000"/>
                <w:szCs w:val="21"/>
              </w:rPr>
              <w:t>…</w:t>
            </w:r>
          </w:p>
        </w:tc>
        <w:tc>
          <w:tcPr>
            <w:tcW w:w="4111" w:type="dxa"/>
            <w:tcBorders>
              <w:top w:val="single" w:color="auto" w:sz="4" w:space="0"/>
              <w:left w:val="single" w:color="auto" w:sz="4" w:space="0"/>
              <w:bottom w:val="single" w:color="auto" w:sz="4" w:space="0"/>
              <w:right w:val="single" w:color="auto" w:sz="4" w:space="0"/>
            </w:tcBorders>
            <w:noWrap/>
            <w:vAlign w:val="top"/>
          </w:tcPr>
          <w:p w14:paraId="4DA8E507">
            <w:pPr>
              <w:rPr>
                <w:rFonts w:ascii="宋体" w:hAnsi="宋体"/>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ign w:val="top"/>
          </w:tcPr>
          <w:p w14:paraId="786370BF">
            <w:pPr>
              <w:rPr>
                <w:rFonts w:ascii="宋体" w:hAnsi="宋体"/>
                <w:color w:val="000000"/>
                <w:szCs w:val="21"/>
              </w:rPr>
            </w:pPr>
          </w:p>
        </w:tc>
        <w:tc>
          <w:tcPr>
            <w:tcW w:w="2799" w:type="dxa"/>
            <w:tcBorders>
              <w:top w:val="single" w:color="auto" w:sz="4" w:space="0"/>
              <w:left w:val="single" w:color="auto" w:sz="4" w:space="0"/>
              <w:bottom w:val="single" w:color="auto" w:sz="4" w:space="0"/>
              <w:right w:val="single" w:color="auto" w:sz="4" w:space="0"/>
            </w:tcBorders>
            <w:noWrap/>
            <w:vAlign w:val="top"/>
          </w:tcPr>
          <w:p w14:paraId="00169F3D">
            <w:pPr>
              <w:rPr>
                <w:rFonts w:ascii="宋体" w:hAnsi="宋体"/>
                <w:color w:val="000000"/>
                <w:szCs w:val="21"/>
              </w:rPr>
            </w:pPr>
          </w:p>
        </w:tc>
      </w:tr>
    </w:tbl>
    <w:p w14:paraId="43770D2A">
      <w:pPr>
        <w:spacing w:line="360" w:lineRule="auto"/>
        <w:rPr>
          <w:rFonts w:ascii="宋体" w:hAnsi="宋体"/>
          <w:color w:val="000000"/>
          <w:szCs w:val="21"/>
        </w:rPr>
      </w:pPr>
    </w:p>
    <w:p w14:paraId="27E7DDB7">
      <w:pPr>
        <w:spacing w:line="360" w:lineRule="auto"/>
        <w:rPr>
          <w:rFonts w:ascii="宋体" w:hAnsi="宋体"/>
          <w:color w:val="000000"/>
          <w:szCs w:val="21"/>
        </w:rPr>
      </w:pPr>
    </w:p>
    <w:p w14:paraId="4A5C4F24">
      <w:pPr>
        <w:spacing w:line="360" w:lineRule="auto"/>
        <w:rPr>
          <w:rFonts w:ascii="宋体" w:hAnsi="宋体"/>
          <w:color w:val="000000"/>
          <w:szCs w:val="21"/>
        </w:rPr>
      </w:pPr>
    </w:p>
    <w:p w14:paraId="714CE7B0">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4.6</w:t>
      </w:r>
      <w:r>
        <w:rPr>
          <w:rFonts w:hint="eastAsia" w:ascii="宋体" w:hAnsi="宋体" w:eastAsia="宋体"/>
          <w:color w:val="000000"/>
          <w:sz w:val="21"/>
          <w:szCs w:val="21"/>
        </w:rPr>
        <w:tab/>
      </w:r>
      <w:r>
        <w:rPr>
          <w:rFonts w:hint="eastAsia" w:ascii="宋体" w:hAnsi="宋体" w:eastAsia="宋体"/>
          <w:color w:val="000000"/>
          <w:sz w:val="21"/>
          <w:szCs w:val="21"/>
        </w:rPr>
        <w:t>资格性审查要求的其他资质证明文件</w:t>
      </w:r>
    </w:p>
    <w:p w14:paraId="5A4ED5B7">
      <w:pPr>
        <w:spacing w:line="360" w:lineRule="auto"/>
        <w:ind w:left="850" w:leftChars="405"/>
        <w:rPr>
          <w:rFonts w:ascii="宋体" w:hAnsi="宋体"/>
          <w:i/>
          <w:color w:val="000000"/>
          <w:szCs w:val="21"/>
        </w:rPr>
      </w:pPr>
      <w:r>
        <w:rPr>
          <w:rFonts w:hint="eastAsia" w:ascii="宋体" w:hAnsi="宋体"/>
          <w:i/>
          <w:color w:val="000000"/>
          <w:szCs w:val="21"/>
        </w:rPr>
        <w:t>1.……</w:t>
      </w:r>
    </w:p>
    <w:p w14:paraId="36202186">
      <w:pPr>
        <w:spacing w:line="360" w:lineRule="auto"/>
        <w:ind w:left="850" w:leftChars="405"/>
        <w:rPr>
          <w:rFonts w:ascii="宋体" w:hAnsi="宋体"/>
          <w:i/>
          <w:color w:val="000000"/>
          <w:szCs w:val="21"/>
        </w:rPr>
      </w:pPr>
      <w:r>
        <w:rPr>
          <w:rFonts w:hint="eastAsia" w:ascii="宋体" w:hAnsi="宋体"/>
          <w:i/>
          <w:color w:val="000000"/>
          <w:szCs w:val="21"/>
        </w:rPr>
        <w:t>2.……</w:t>
      </w:r>
    </w:p>
    <w:p w14:paraId="27FB7E1E">
      <w:pPr>
        <w:spacing w:line="360" w:lineRule="auto"/>
        <w:ind w:left="850" w:leftChars="405"/>
        <w:rPr>
          <w:rFonts w:ascii="宋体" w:hAnsi="宋体"/>
          <w:i/>
          <w:color w:val="000000"/>
          <w:szCs w:val="21"/>
        </w:rPr>
      </w:pPr>
      <w:r>
        <w:rPr>
          <w:rFonts w:hint="eastAsia" w:ascii="宋体" w:hAnsi="宋体"/>
          <w:i/>
          <w:color w:val="000000"/>
          <w:szCs w:val="21"/>
        </w:rPr>
        <w:t>3.……</w:t>
      </w:r>
    </w:p>
    <w:p w14:paraId="184D012E">
      <w:pPr>
        <w:spacing w:line="360" w:lineRule="auto"/>
        <w:rPr>
          <w:rFonts w:ascii="宋体" w:hAnsi="宋体"/>
          <w:color w:val="000000"/>
          <w:szCs w:val="21"/>
          <w:u w:val="single"/>
        </w:rPr>
      </w:pPr>
    </w:p>
    <w:p w14:paraId="7D685B85">
      <w:pPr>
        <w:spacing w:line="360" w:lineRule="auto"/>
        <w:rPr>
          <w:rFonts w:ascii="宋体" w:hAnsi="宋体"/>
          <w:color w:val="000000"/>
          <w:szCs w:val="21"/>
          <w:u w:val="single"/>
        </w:rPr>
      </w:pPr>
    </w:p>
    <w:p w14:paraId="74993D42">
      <w:pPr>
        <w:spacing w:line="360" w:lineRule="auto"/>
        <w:rPr>
          <w:rFonts w:ascii="宋体" w:hAnsi="宋体"/>
          <w:color w:val="000000"/>
          <w:szCs w:val="21"/>
          <w:u w:val="single"/>
        </w:rPr>
      </w:pPr>
    </w:p>
    <w:p w14:paraId="16C5732A">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4.7</w:t>
      </w:r>
      <w:r>
        <w:rPr>
          <w:rFonts w:hint="eastAsia" w:ascii="宋体" w:hAnsi="宋体" w:eastAsia="宋体"/>
          <w:color w:val="000000"/>
          <w:sz w:val="21"/>
          <w:szCs w:val="21"/>
        </w:rPr>
        <w:tab/>
      </w:r>
      <w:r>
        <w:rPr>
          <w:rFonts w:hint="eastAsia" w:ascii="宋体" w:hAnsi="宋体" w:eastAsia="宋体"/>
          <w:color w:val="000000"/>
          <w:sz w:val="21"/>
          <w:szCs w:val="21"/>
        </w:rPr>
        <w:t>名称变更</w:t>
      </w:r>
    </w:p>
    <w:p w14:paraId="5E30808F">
      <w:pPr>
        <w:pStyle w:val="21"/>
        <w:spacing w:before="0" w:after="0" w:line="360" w:lineRule="auto"/>
        <w:ind w:left="850" w:leftChars="405"/>
        <w:rPr>
          <w:rFonts w:ascii="宋体" w:hAnsi="宋体"/>
          <w:color w:val="000000"/>
          <w:sz w:val="21"/>
          <w:szCs w:val="21"/>
        </w:rPr>
      </w:pPr>
      <w:r>
        <w:rPr>
          <w:rFonts w:hint="eastAsia" w:ascii="宋体" w:hAnsi="宋体"/>
          <w:color w:val="000000"/>
          <w:sz w:val="21"/>
          <w:szCs w:val="21"/>
        </w:rPr>
        <w:t>供应商如果有名称变更的，应提供由市场监督管理部门出具的变更证明文件。</w:t>
      </w:r>
    </w:p>
    <w:p w14:paraId="2C029124">
      <w:pPr>
        <w:pStyle w:val="21"/>
        <w:spacing w:before="0" w:after="0" w:line="360" w:lineRule="auto"/>
        <w:ind w:left="850" w:leftChars="405"/>
        <w:rPr>
          <w:rFonts w:ascii="宋体" w:hAnsi="宋体"/>
          <w:color w:val="000000"/>
          <w:sz w:val="21"/>
          <w:szCs w:val="21"/>
        </w:rPr>
      </w:pPr>
    </w:p>
    <w:p w14:paraId="2FD616DA">
      <w:pPr>
        <w:pStyle w:val="21"/>
        <w:spacing w:before="0" w:after="0" w:line="360" w:lineRule="auto"/>
        <w:ind w:left="850" w:leftChars="405"/>
        <w:rPr>
          <w:rFonts w:ascii="宋体" w:hAnsi="宋体"/>
          <w:color w:val="000000"/>
          <w:sz w:val="21"/>
          <w:szCs w:val="21"/>
        </w:rPr>
      </w:pPr>
    </w:p>
    <w:p w14:paraId="159C13F8">
      <w:pPr>
        <w:pStyle w:val="21"/>
        <w:spacing w:before="0" w:after="0" w:line="360" w:lineRule="auto"/>
        <w:ind w:left="850" w:leftChars="405"/>
        <w:rPr>
          <w:rFonts w:ascii="宋体" w:hAnsi="宋体"/>
          <w:color w:val="000000"/>
          <w:sz w:val="21"/>
          <w:szCs w:val="21"/>
        </w:rPr>
      </w:pPr>
    </w:p>
    <w:p w14:paraId="3ECAAA13">
      <w:pPr>
        <w:pStyle w:val="5"/>
        <w:tabs>
          <w:tab w:val="left" w:pos="851"/>
        </w:tabs>
        <w:spacing w:before="0" w:after="0" w:line="360" w:lineRule="auto"/>
        <w:rPr>
          <w:rFonts w:ascii="宋体" w:hAnsi="宋体"/>
          <w:color w:val="000000"/>
          <w:sz w:val="21"/>
          <w:szCs w:val="21"/>
        </w:rPr>
      </w:pPr>
      <w:r>
        <w:rPr>
          <w:rFonts w:hint="eastAsia" w:ascii="宋体" w:hAnsi="宋体"/>
          <w:b w:val="0"/>
          <w:color w:val="000000"/>
          <w:sz w:val="21"/>
          <w:szCs w:val="21"/>
        </w:rPr>
        <w:t>4.8</w:t>
      </w:r>
      <w:r>
        <w:rPr>
          <w:rFonts w:hint="eastAsia" w:ascii="宋体" w:hAnsi="宋体"/>
          <w:b w:val="0"/>
          <w:color w:val="000000"/>
          <w:sz w:val="21"/>
          <w:szCs w:val="21"/>
        </w:rPr>
        <w:tab/>
      </w:r>
      <w:r>
        <w:rPr>
          <w:rFonts w:hint="eastAsia" w:ascii="宋体" w:hAnsi="宋体"/>
          <w:b w:val="0"/>
          <w:color w:val="000000"/>
          <w:sz w:val="21"/>
          <w:szCs w:val="21"/>
        </w:rPr>
        <w:t>附件X: (对于采购需求写明“提供承诺” 的条款，供应商可参照以下格式提供承诺)</w:t>
      </w:r>
    </w:p>
    <w:p w14:paraId="7EC7CA86">
      <w:pPr>
        <w:spacing w:line="360" w:lineRule="auto"/>
        <w:ind w:firstLine="640" w:firstLineChars="200"/>
        <w:jc w:val="center"/>
        <w:rPr>
          <w:rFonts w:ascii="宋体" w:hAnsi="宋体"/>
          <w:color w:val="000000"/>
          <w:sz w:val="32"/>
          <w:szCs w:val="32"/>
        </w:rPr>
      </w:pPr>
      <w:r>
        <w:rPr>
          <w:rFonts w:hint="eastAsia" w:ascii="宋体" w:hAnsi="宋体"/>
          <w:color w:val="000000"/>
          <w:sz w:val="32"/>
          <w:szCs w:val="32"/>
        </w:rPr>
        <w:t>承诺函</w:t>
      </w:r>
    </w:p>
    <w:p w14:paraId="156BEA63">
      <w:pPr>
        <w:spacing w:line="360" w:lineRule="auto"/>
        <w:ind w:firstLine="640" w:firstLineChars="200"/>
        <w:jc w:val="center"/>
        <w:rPr>
          <w:rFonts w:ascii="宋体" w:hAnsi="宋体"/>
          <w:color w:val="000000"/>
          <w:sz w:val="32"/>
          <w:szCs w:val="32"/>
        </w:rPr>
      </w:pPr>
    </w:p>
    <w:p w14:paraId="16FAECAA">
      <w:pPr>
        <w:pStyle w:val="10"/>
        <w:spacing w:line="360" w:lineRule="auto"/>
        <w:rPr>
          <w:rFonts w:hAnsi="宋体"/>
          <w:b/>
          <w:color w:val="000000"/>
        </w:rPr>
      </w:pPr>
      <w:r>
        <w:rPr>
          <w:rFonts w:hint="eastAsia" w:hAnsi="宋体"/>
          <w:color w:val="000000"/>
        </w:rPr>
        <w:t xml:space="preserve">致： </w:t>
      </w:r>
      <w:r>
        <w:rPr>
          <w:rFonts w:hint="eastAsia" w:hAnsi="宋体"/>
          <w:b/>
          <w:color w:val="000000"/>
          <w:u w:val="single"/>
        </w:rPr>
        <w:t xml:space="preserve">采购人名称 </w:t>
      </w:r>
    </w:p>
    <w:p w14:paraId="5E91F624">
      <w:pPr>
        <w:spacing w:line="360" w:lineRule="auto"/>
        <w:ind w:firstLine="420" w:firstLineChars="200"/>
        <w:rPr>
          <w:rFonts w:ascii="宋体" w:hAnsi="宋体"/>
          <w:color w:val="000000"/>
          <w:szCs w:val="21"/>
        </w:rPr>
      </w:pPr>
    </w:p>
    <w:p w14:paraId="42241CA6">
      <w:pPr>
        <w:spacing w:line="360" w:lineRule="auto"/>
        <w:ind w:firstLine="420" w:firstLineChars="200"/>
        <w:rPr>
          <w:rFonts w:ascii="宋体" w:hAnsi="宋体"/>
          <w:color w:val="000000"/>
          <w:szCs w:val="21"/>
        </w:rPr>
      </w:pPr>
      <w:r>
        <w:rPr>
          <w:rFonts w:hint="eastAsia" w:ascii="宋体" w:hAnsi="宋体"/>
          <w:color w:val="000000"/>
          <w:szCs w:val="21"/>
        </w:rPr>
        <w:t>对于</w:t>
      </w:r>
      <w:r>
        <w:rPr>
          <w:rFonts w:hint="eastAsia" w:ascii="宋体" w:hAnsi="宋体"/>
          <w:color w:val="000000"/>
          <w:kern w:val="28"/>
          <w:szCs w:val="21"/>
        </w:rPr>
        <w:t>项目（项目编号：         ）</w:t>
      </w:r>
      <w:r>
        <w:rPr>
          <w:rFonts w:hint="eastAsia" w:ascii="宋体" w:hAnsi="宋体"/>
          <w:color w:val="000000"/>
          <w:szCs w:val="21"/>
        </w:rPr>
        <w:t>，我方郑重承诺如下：</w:t>
      </w:r>
    </w:p>
    <w:p w14:paraId="6DF99604">
      <w:pPr>
        <w:spacing w:line="360" w:lineRule="auto"/>
        <w:ind w:firstLine="420" w:firstLineChars="200"/>
        <w:rPr>
          <w:rFonts w:ascii="宋体" w:hAnsi="宋体"/>
          <w:color w:val="000000"/>
          <w:szCs w:val="21"/>
        </w:rPr>
      </w:pPr>
      <w:r>
        <w:rPr>
          <w:rFonts w:hint="eastAsia" w:ascii="宋体" w:hAnsi="宋体"/>
          <w:color w:val="000000"/>
          <w:szCs w:val="21"/>
        </w:rPr>
        <w:t>如中标/成交，我方承诺严格落实采购文件以下条款：(建议逐条复制采购文件相关条款原文)</w:t>
      </w:r>
    </w:p>
    <w:p w14:paraId="65BE5A19">
      <w:pPr>
        <w:spacing w:line="360" w:lineRule="auto"/>
        <w:ind w:firstLine="405"/>
        <w:rPr>
          <w:rFonts w:ascii="宋体" w:hAnsi="宋体"/>
          <w:color w:val="000000"/>
          <w:szCs w:val="21"/>
        </w:rPr>
      </w:pPr>
      <w:r>
        <w:rPr>
          <w:rFonts w:hint="eastAsia" w:ascii="宋体" w:hAnsi="宋体"/>
          <w:color w:val="000000"/>
          <w:szCs w:val="21"/>
        </w:rPr>
        <w:t>（一）星号条款</w:t>
      </w:r>
    </w:p>
    <w:p w14:paraId="634184CF">
      <w:pPr>
        <w:spacing w:line="360" w:lineRule="auto"/>
        <w:ind w:firstLine="405"/>
        <w:rPr>
          <w:rFonts w:ascii="宋体" w:hAnsi="宋体"/>
          <w:color w:val="000000"/>
          <w:szCs w:val="21"/>
        </w:rPr>
      </w:pPr>
      <w:r>
        <w:rPr>
          <w:rFonts w:hint="eastAsia" w:ascii="宋体" w:hAnsi="宋体"/>
          <w:color w:val="000000"/>
          <w:szCs w:val="21"/>
        </w:rPr>
        <w:t>1.</w:t>
      </w:r>
    </w:p>
    <w:p w14:paraId="1B03553A">
      <w:pPr>
        <w:spacing w:line="360" w:lineRule="auto"/>
        <w:ind w:firstLine="405"/>
        <w:rPr>
          <w:rFonts w:ascii="宋体" w:hAnsi="宋体"/>
          <w:color w:val="000000"/>
          <w:szCs w:val="21"/>
        </w:rPr>
      </w:pPr>
      <w:r>
        <w:rPr>
          <w:rFonts w:hint="eastAsia" w:ascii="宋体" w:hAnsi="宋体"/>
          <w:color w:val="000000"/>
          <w:szCs w:val="21"/>
        </w:rPr>
        <w:t>2.</w:t>
      </w:r>
    </w:p>
    <w:p w14:paraId="3BD5A7D5">
      <w:pPr>
        <w:spacing w:line="360" w:lineRule="auto"/>
        <w:ind w:firstLine="405"/>
        <w:rPr>
          <w:rFonts w:ascii="宋体" w:hAnsi="宋体"/>
          <w:color w:val="000000"/>
          <w:szCs w:val="21"/>
        </w:rPr>
      </w:pPr>
      <w:r>
        <w:rPr>
          <w:rFonts w:hint="eastAsia" w:ascii="宋体" w:hAnsi="宋体"/>
          <w:color w:val="000000"/>
          <w:szCs w:val="21"/>
        </w:rPr>
        <w:t>3.</w:t>
      </w:r>
    </w:p>
    <w:p w14:paraId="75A03CEB">
      <w:pPr>
        <w:spacing w:line="360" w:lineRule="auto"/>
        <w:ind w:firstLine="405"/>
        <w:rPr>
          <w:rFonts w:ascii="宋体" w:hAnsi="宋体"/>
          <w:color w:val="000000"/>
          <w:szCs w:val="21"/>
        </w:rPr>
      </w:pPr>
      <w:r>
        <w:rPr>
          <w:rFonts w:hint="eastAsia" w:ascii="宋体" w:hAnsi="宋体"/>
          <w:color w:val="000000"/>
          <w:szCs w:val="21"/>
        </w:rPr>
        <w:t>………</w:t>
      </w:r>
    </w:p>
    <w:p w14:paraId="326471E3">
      <w:pPr>
        <w:spacing w:line="360" w:lineRule="auto"/>
        <w:ind w:firstLine="405"/>
        <w:rPr>
          <w:rFonts w:ascii="宋体" w:hAnsi="宋体"/>
          <w:color w:val="000000"/>
          <w:szCs w:val="21"/>
        </w:rPr>
      </w:pPr>
      <w:r>
        <w:rPr>
          <w:rFonts w:hint="eastAsia" w:ascii="宋体" w:hAnsi="宋体"/>
          <w:color w:val="000000"/>
          <w:szCs w:val="21"/>
        </w:rPr>
        <w:t>（二）三角号条款</w:t>
      </w:r>
    </w:p>
    <w:p w14:paraId="532A132D">
      <w:pPr>
        <w:spacing w:line="360" w:lineRule="auto"/>
        <w:ind w:firstLine="405"/>
        <w:rPr>
          <w:rFonts w:ascii="宋体" w:hAnsi="宋体"/>
          <w:color w:val="000000"/>
          <w:szCs w:val="21"/>
        </w:rPr>
      </w:pPr>
      <w:r>
        <w:rPr>
          <w:rFonts w:hint="eastAsia" w:ascii="宋体" w:hAnsi="宋体"/>
          <w:color w:val="000000"/>
          <w:szCs w:val="21"/>
        </w:rPr>
        <w:t>1.</w:t>
      </w:r>
    </w:p>
    <w:p w14:paraId="2A178965">
      <w:pPr>
        <w:spacing w:line="360" w:lineRule="auto"/>
        <w:ind w:firstLine="405"/>
        <w:rPr>
          <w:rFonts w:ascii="宋体" w:hAnsi="宋体"/>
          <w:color w:val="000000"/>
          <w:szCs w:val="21"/>
        </w:rPr>
      </w:pPr>
      <w:r>
        <w:rPr>
          <w:rFonts w:hint="eastAsia" w:ascii="宋体" w:hAnsi="宋体"/>
          <w:color w:val="000000"/>
          <w:szCs w:val="21"/>
        </w:rPr>
        <w:t>2.</w:t>
      </w:r>
    </w:p>
    <w:p w14:paraId="08FB9EEE">
      <w:pPr>
        <w:spacing w:line="360" w:lineRule="auto"/>
        <w:ind w:firstLine="405"/>
        <w:rPr>
          <w:rFonts w:ascii="宋体" w:hAnsi="宋体"/>
          <w:color w:val="000000"/>
          <w:szCs w:val="21"/>
        </w:rPr>
      </w:pPr>
      <w:r>
        <w:rPr>
          <w:rFonts w:hint="eastAsia" w:ascii="宋体" w:hAnsi="宋体"/>
          <w:color w:val="000000"/>
          <w:szCs w:val="21"/>
        </w:rPr>
        <w:t>3.</w:t>
      </w:r>
    </w:p>
    <w:p w14:paraId="5E6254EB">
      <w:pPr>
        <w:spacing w:line="360" w:lineRule="auto"/>
        <w:ind w:firstLine="405"/>
        <w:rPr>
          <w:rFonts w:ascii="宋体" w:hAnsi="宋体"/>
          <w:color w:val="000000"/>
          <w:szCs w:val="21"/>
        </w:rPr>
      </w:pPr>
      <w:r>
        <w:rPr>
          <w:rFonts w:hint="eastAsia" w:ascii="宋体" w:hAnsi="宋体"/>
          <w:color w:val="000000"/>
          <w:szCs w:val="21"/>
        </w:rPr>
        <w:t>………</w:t>
      </w:r>
    </w:p>
    <w:p w14:paraId="653A9FAD">
      <w:pPr>
        <w:spacing w:line="360" w:lineRule="auto"/>
        <w:ind w:firstLine="405"/>
        <w:rPr>
          <w:rFonts w:ascii="宋体" w:hAnsi="宋体"/>
          <w:color w:val="000000"/>
          <w:szCs w:val="21"/>
        </w:rPr>
      </w:pPr>
      <w:r>
        <w:rPr>
          <w:rFonts w:hint="eastAsia" w:ascii="宋体" w:hAnsi="宋体"/>
          <w:color w:val="000000"/>
          <w:szCs w:val="21"/>
        </w:rPr>
        <w:t>（三）非星号、非三角号条款</w:t>
      </w:r>
    </w:p>
    <w:p w14:paraId="7BAD28E8">
      <w:pPr>
        <w:spacing w:line="360" w:lineRule="auto"/>
        <w:ind w:firstLine="405"/>
        <w:rPr>
          <w:rFonts w:ascii="宋体" w:hAnsi="宋体"/>
          <w:color w:val="000000"/>
          <w:szCs w:val="21"/>
        </w:rPr>
      </w:pPr>
      <w:r>
        <w:rPr>
          <w:rFonts w:hint="eastAsia" w:ascii="宋体" w:hAnsi="宋体"/>
          <w:color w:val="000000"/>
          <w:szCs w:val="21"/>
        </w:rPr>
        <w:t>1.</w:t>
      </w:r>
    </w:p>
    <w:p w14:paraId="36EFDF93">
      <w:pPr>
        <w:spacing w:line="360" w:lineRule="auto"/>
        <w:ind w:firstLine="405"/>
        <w:rPr>
          <w:rFonts w:ascii="宋体" w:hAnsi="宋体"/>
          <w:color w:val="000000"/>
          <w:szCs w:val="21"/>
        </w:rPr>
      </w:pPr>
      <w:r>
        <w:rPr>
          <w:rFonts w:hint="eastAsia" w:ascii="宋体" w:hAnsi="宋体"/>
          <w:color w:val="000000"/>
          <w:szCs w:val="21"/>
        </w:rPr>
        <w:t>2.</w:t>
      </w:r>
    </w:p>
    <w:p w14:paraId="4D4D23E2">
      <w:pPr>
        <w:spacing w:line="360" w:lineRule="auto"/>
        <w:ind w:firstLine="405"/>
        <w:rPr>
          <w:rFonts w:ascii="宋体" w:hAnsi="宋体"/>
          <w:color w:val="000000"/>
          <w:szCs w:val="21"/>
        </w:rPr>
      </w:pPr>
      <w:r>
        <w:rPr>
          <w:rFonts w:hint="eastAsia" w:ascii="宋体" w:hAnsi="宋体"/>
          <w:color w:val="000000"/>
          <w:szCs w:val="21"/>
        </w:rPr>
        <w:t>3.</w:t>
      </w:r>
    </w:p>
    <w:p w14:paraId="5FCD357D">
      <w:pPr>
        <w:spacing w:line="360" w:lineRule="auto"/>
        <w:ind w:firstLine="405"/>
        <w:rPr>
          <w:rFonts w:ascii="宋体" w:hAnsi="宋体"/>
          <w:color w:val="000000"/>
          <w:szCs w:val="21"/>
        </w:rPr>
      </w:pPr>
      <w:r>
        <w:rPr>
          <w:rFonts w:hint="eastAsia" w:ascii="宋体" w:hAnsi="宋体"/>
          <w:color w:val="000000"/>
          <w:szCs w:val="21"/>
        </w:rPr>
        <w:t>………</w:t>
      </w:r>
    </w:p>
    <w:p w14:paraId="5025A2E4">
      <w:pPr>
        <w:spacing w:line="360" w:lineRule="auto"/>
        <w:ind w:firstLine="405"/>
        <w:rPr>
          <w:rFonts w:ascii="宋体" w:hAnsi="宋体"/>
          <w:color w:val="000000"/>
          <w:szCs w:val="21"/>
        </w:rPr>
      </w:pPr>
    </w:p>
    <w:p w14:paraId="253F44F5">
      <w:pPr>
        <w:spacing w:line="360" w:lineRule="auto"/>
        <w:ind w:firstLine="405"/>
        <w:rPr>
          <w:rFonts w:ascii="宋体" w:hAnsi="宋体"/>
          <w:color w:val="000000"/>
          <w:szCs w:val="21"/>
        </w:rPr>
      </w:pPr>
      <w:r>
        <w:rPr>
          <w:rFonts w:hint="eastAsia" w:ascii="宋体" w:hAnsi="宋体"/>
          <w:color w:val="000000"/>
          <w:szCs w:val="21"/>
        </w:rPr>
        <w:t>特此承诺。</w:t>
      </w:r>
    </w:p>
    <w:p w14:paraId="56CB9004">
      <w:pPr>
        <w:spacing w:line="360" w:lineRule="auto"/>
        <w:ind w:firstLine="405"/>
        <w:rPr>
          <w:rFonts w:ascii="宋体" w:hAnsi="宋体"/>
          <w:color w:val="000000"/>
          <w:szCs w:val="21"/>
        </w:rPr>
      </w:pPr>
    </w:p>
    <w:p w14:paraId="689F6BB8">
      <w:pPr>
        <w:spacing w:line="360" w:lineRule="auto"/>
        <w:ind w:firstLine="405"/>
        <w:rPr>
          <w:rFonts w:ascii="宋体" w:hAnsi="宋体"/>
          <w:color w:val="000000"/>
          <w:szCs w:val="21"/>
        </w:rPr>
      </w:pPr>
    </w:p>
    <w:p w14:paraId="13A550DC">
      <w:pPr>
        <w:spacing w:line="360" w:lineRule="auto"/>
        <w:ind w:firstLine="1680" w:firstLineChars="800"/>
        <w:rPr>
          <w:rFonts w:ascii="宋体" w:hAnsi="宋体"/>
          <w:color w:val="000000"/>
          <w:szCs w:val="21"/>
        </w:rPr>
      </w:pPr>
    </w:p>
    <w:p w14:paraId="5806348C">
      <w:pPr>
        <w:adjustRightInd w:val="0"/>
        <w:snapToGrid w:val="0"/>
        <w:spacing w:line="360" w:lineRule="auto"/>
        <w:ind w:firstLine="3885" w:firstLineChars="1850"/>
        <w:rPr>
          <w:rFonts w:ascii="宋体" w:hAnsi="宋体"/>
          <w:color w:val="000000"/>
          <w:szCs w:val="21"/>
          <w:u w:val="single"/>
        </w:rPr>
      </w:pPr>
      <w:r>
        <w:rPr>
          <w:rFonts w:hint="eastAsia" w:ascii="宋体" w:hAnsi="宋体"/>
          <w:color w:val="000000"/>
          <w:szCs w:val="21"/>
        </w:rPr>
        <w:t>供应商名称（盖章）：</w:t>
      </w:r>
    </w:p>
    <w:p w14:paraId="01563F2D">
      <w:pPr>
        <w:spacing w:line="360" w:lineRule="auto"/>
        <w:ind w:firstLine="3885" w:firstLineChars="1850"/>
        <w:rPr>
          <w:rFonts w:ascii="宋体" w:hAnsi="宋体"/>
          <w:color w:val="000000"/>
          <w:szCs w:val="21"/>
        </w:rPr>
      </w:pPr>
      <w:r>
        <w:rPr>
          <w:rFonts w:hint="eastAsia" w:ascii="宋体" w:hAnsi="宋体"/>
          <w:color w:val="000000"/>
          <w:szCs w:val="21"/>
        </w:rPr>
        <w:t>日期：   年   月   日</w:t>
      </w:r>
    </w:p>
    <w:p w14:paraId="65DFBE8E">
      <w:pPr>
        <w:spacing w:line="360" w:lineRule="auto"/>
        <w:rPr>
          <w:rFonts w:ascii="宋体" w:hAnsi="宋体"/>
          <w:b/>
          <w:color w:val="000000"/>
          <w:szCs w:val="21"/>
        </w:rPr>
      </w:pPr>
    </w:p>
    <w:p w14:paraId="3E10659D">
      <w:pPr>
        <w:pStyle w:val="19"/>
        <w:jc w:val="left"/>
        <w:outlineLvl w:val="2"/>
        <w:rPr>
          <w:color w:val="auto"/>
        </w:rPr>
      </w:pPr>
      <w:r>
        <w:rPr>
          <w:rFonts w:ascii="宋体" w:hAnsi="宋体"/>
          <w:b/>
          <w:color w:val="000000"/>
          <w:szCs w:val="21"/>
        </w:rPr>
        <w:br w:type="page"/>
      </w:r>
      <w:r>
        <w:rPr>
          <w:rFonts w:hint="eastAsia" w:ascii="宋体" w:hAnsi="宋体"/>
          <w:b/>
          <w:color w:val="000000"/>
          <w:szCs w:val="21"/>
          <w:lang w:val="en-US" w:eastAsia="zh-CN"/>
        </w:rPr>
        <w:t xml:space="preserve">4.9  </w:t>
      </w:r>
      <w:r>
        <w:rPr>
          <w:rFonts w:hint="eastAsia" w:ascii="宋体" w:hAnsi="宋体" w:eastAsia="黑体" w:cs="Times New Roman"/>
          <w:b/>
          <w:bCs/>
          <w:color w:val="000000"/>
          <w:kern w:val="2"/>
          <w:sz w:val="21"/>
          <w:szCs w:val="21"/>
          <w:lang w:val="en-US" w:eastAsia="zh-CN" w:bidi="ar-SA"/>
        </w:rPr>
        <w:t>中小企业声明函</w:t>
      </w:r>
    </w:p>
    <w:p w14:paraId="44C970A7">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（以下格式文件由供应商根据需要选用） </w:t>
      </w:r>
      <w:r>
        <w:rPr>
          <w:rFonts w:hint="eastAsia" w:asciiTheme="minorEastAsia" w:hAnsiTheme="minorEastAsia" w:eastAsiaTheme="minorEastAsia" w:cstheme="minorEastAsia"/>
          <w:color w:val="auto"/>
          <w:sz w:val="21"/>
          <w:szCs w:val="21"/>
        </w:rPr>
        <w:br w:type="textWrapping"/>
      </w:r>
    </w:p>
    <w:p w14:paraId="6DCA012B">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中小企业声明函（承建本项目工程为中小企业或者承接本项目服务为中小企业时提交本函，所属行业应符合采购文件中明确的本项目所属行业）</w:t>
      </w:r>
    </w:p>
    <w:p w14:paraId="6B153C5F">
      <w:pPr>
        <w:pStyle w:val="19"/>
        <w:keepNext w:val="0"/>
        <w:keepLines w:val="0"/>
        <w:pageBreakBefore w:val="0"/>
        <w:widowControl/>
        <w:kinsoku/>
        <w:wordWrap/>
        <w:overflowPunct/>
        <w:topLinePunct w:val="0"/>
        <w:autoSpaceDE/>
        <w:autoSpaceDN/>
        <w:bidi w:val="0"/>
        <w:adjustRightInd/>
        <w:snapToGrid/>
        <w:spacing w:line="360" w:lineRule="auto"/>
        <w:jc w:val="center"/>
        <w:textAlignment w:val="auto"/>
        <w:outlineLvl w:val="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中小企业声明函（工程、服务）</w:t>
      </w:r>
    </w:p>
    <w:p w14:paraId="73B578B7">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E617B56">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14:paraId="2D19EED9">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14:paraId="4F826C94">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p w14:paraId="466C8EF9">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以上企业，不属于大企业的分支机构，不存在控股股东为大企业的情形，也不存在与大企业的负责人为同一人的情形。</w:t>
      </w:r>
    </w:p>
    <w:p w14:paraId="1668ED00">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本企业对上述声明内容的真实性负责。如有虚假，将依法承担相应责任。</w:t>
      </w:r>
    </w:p>
    <w:p w14:paraId="7F04A379">
      <w:pPr>
        <w:pStyle w:val="19"/>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企业名称（盖章）：__________________</w:t>
      </w:r>
    </w:p>
    <w:p w14:paraId="3F1C03B8">
      <w:pPr>
        <w:pStyle w:val="19"/>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日期： 年 月 日</w:t>
      </w:r>
    </w:p>
    <w:p w14:paraId="0A9E1552">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1：从业人员、营业收入、资产总额填报上一年度数据，无上一年度数据的新成立企业可不填报。</w:t>
      </w:r>
    </w:p>
    <w:p w14:paraId="661A7E27">
      <w:pPr>
        <w:pStyle w:val="19"/>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2：投标人应当自行核实是否属于小微企业，并认真填写声明函，若有虚假将追究其责任。</w:t>
      </w:r>
    </w:p>
    <w:p w14:paraId="199EC310">
      <w:pPr>
        <w:spacing w:line="360" w:lineRule="auto"/>
        <w:rPr>
          <w:rFonts w:ascii="宋体" w:hAnsi="宋体"/>
          <w:b/>
          <w:color w:val="000000"/>
          <w:szCs w:val="21"/>
        </w:rPr>
      </w:pPr>
    </w:p>
    <w:p w14:paraId="0C1C6F53">
      <w:pPr>
        <w:pStyle w:val="4"/>
        <w:keepLines w:val="0"/>
        <w:tabs>
          <w:tab w:val="left" w:pos="851"/>
        </w:tabs>
        <w:spacing w:before="0" w:after="0" w:line="360" w:lineRule="auto"/>
        <w:rPr>
          <w:rFonts w:ascii="宋体" w:hAnsi="宋体"/>
          <w:color w:val="000000"/>
          <w:szCs w:val="21"/>
        </w:rPr>
      </w:pPr>
    </w:p>
    <w:p w14:paraId="73439345">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bookmarkStart w:id="8" w:name="_Toc278794816"/>
      <w:bookmarkStart w:id="9" w:name="_Toc104928863"/>
      <w:r>
        <w:rPr>
          <w:rFonts w:hint="eastAsia" w:ascii="宋体" w:hAnsi="宋体" w:eastAsia="宋体"/>
          <w:color w:val="000000"/>
          <w:sz w:val="21"/>
          <w:szCs w:val="21"/>
        </w:rPr>
        <w:t>同类项目业绩介绍</w:t>
      </w:r>
      <w:bookmarkEnd w:id="8"/>
      <w:bookmarkEnd w:id="9"/>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2195"/>
        <w:gridCol w:w="2957"/>
        <w:gridCol w:w="1060"/>
        <w:gridCol w:w="1672"/>
      </w:tblGrid>
      <w:tr w14:paraId="7A08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noWrap/>
            <w:vAlign w:val="center"/>
          </w:tcPr>
          <w:p w14:paraId="7B27FA62">
            <w:pPr>
              <w:jc w:val="center"/>
              <w:rPr>
                <w:rFonts w:ascii="宋体" w:hAnsi="宋体"/>
                <w:b/>
                <w:bCs/>
                <w:color w:val="000000"/>
                <w:szCs w:val="21"/>
              </w:rPr>
            </w:pPr>
            <w:r>
              <w:rPr>
                <w:rFonts w:hint="eastAsia" w:ascii="宋体" w:hAnsi="宋体"/>
                <w:b/>
                <w:bCs/>
                <w:color w:val="000000"/>
                <w:szCs w:val="21"/>
              </w:rPr>
              <w:t>序号</w:t>
            </w:r>
          </w:p>
        </w:tc>
        <w:tc>
          <w:tcPr>
            <w:tcW w:w="1318" w:type="pct"/>
            <w:tcBorders>
              <w:top w:val="single" w:color="auto" w:sz="4" w:space="0"/>
              <w:left w:val="single" w:color="auto" w:sz="4" w:space="0"/>
              <w:bottom w:val="single" w:color="auto" w:sz="4" w:space="0"/>
              <w:right w:val="single" w:color="auto" w:sz="4" w:space="0"/>
            </w:tcBorders>
            <w:noWrap/>
            <w:vAlign w:val="center"/>
          </w:tcPr>
          <w:p w14:paraId="219C355A">
            <w:pPr>
              <w:jc w:val="center"/>
              <w:rPr>
                <w:rFonts w:ascii="宋体" w:hAnsi="宋体"/>
                <w:b/>
                <w:bCs/>
                <w:color w:val="000000"/>
                <w:szCs w:val="21"/>
              </w:rPr>
            </w:pPr>
            <w:r>
              <w:rPr>
                <w:rFonts w:hint="eastAsia" w:ascii="宋体" w:hAnsi="宋体"/>
                <w:b/>
                <w:bCs/>
                <w:color w:val="000000"/>
                <w:szCs w:val="21"/>
              </w:rPr>
              <w:t>客户名称</w:t>
            </w:r>
          </w:p>
        </w:tc>
        <w:tc>
          <w:tcPr>
            <w:tcW w:w="1674" w:type="pct"/>
            <w:tcBorders>
              <w:top w:val="single" w:color="auto" w:sz="4" w:space="0"/>
              <w:left w:val="single" w:color="auto" w:sz="4" w:space="0"/>
              <w:bottom w:val="single" w:color="auto" w:sz="4" w:space="0"/>
              <w:right w:val="single" w:color="auto" w:sz="4" w:space="0"/>
            </w:tcBorders>
            <w:noWrap/>
            <w:vAlign w:val="center"/>
          </w:tcPr>
          <w:p w14:paraId="416F8D03">
            <w:pPr>
              <w:jc w:val="center"/>
              <w:rPr>
                <w:rFonts w:ascii="宋体" w:hAnsi="宋体"/>
                <w:b/>
                <w:bCs/>
                <w:color w:val="000000"/>
                <w:szCs w:val="21"/>
              </w:rPr>
            </w:pPr>
            <w:r>
              <w:rPr>
                <w:rFonts w:hint="eastAsia" w:ascii="宋体" w:hAnsi="宋体"/>
                <w:b/>
                <w:bCs/>
                <w:color w:val="000000"/>
                <w:szCs w:val="21"/>
              </w:rPr>
              <w:t>项目名称及合同金额（万元）</w:t>
            </w:r>
          </w:p>
        </w:tc>
        <w:tc>
          <w:tcPr>
            <w:tcW w:w="629" w:type="pct"/>
            <w:tcBorders>
              <w:top w:val="single" w:color="auto" w:sz="4" w:space="0"/>
              <w:left w:val="single" w:color="auto" w:sz="4" w:space="0"/>
              <w:bottom w:val="single" w:color="auto" w:sz="4" w:space="0"/>
              <w:right w:val="single" w:color="auto" w:sz="4" w:space="0"/>
            </w:tcBorders>
            <w:noWrap/>
            <w:vAlign w:val="center"/>
          </w:tcPr>
          <w:p w14:paraId="693B1394">
            <w:pPr>
              <w:jc w:val="center"/>
              <w:rPr>
                <w:rFonts w:ascii="宋体" w:hAnsi="宋体"/>
                <w:b/>
                <w:bCs/>
                <w:color w:val="000000"/>
                <w:szCs w:val="21"/>
              </w:rPr>
            </w:pPr>
            <w:r>
              <w:rPr>
                <w:rFonts w:hint="eastAsia" w:ascii="宋体" w:hAnsi="宋体"/>
                <w:b/>
                <w:bCs/>
                <w:color w:val="000000"/>
                <w:szCs w:val="21"/>
              </w:rPr>
              <w:t>实施时间</w:t>
            </w:r>
          </w:p>
        </w:tc>
        <w:tc>
          <w:tcPr>
            <w:tcW w:w="1004" w:type="pct"/>
            <w:tcBorders>
              <w:top w:val="single" w:color="auto" w:sz="4" w:space="0"/>
              <w:left w:val="single" w:color="auto" w:sz="4" w:space="0"/>
              <w:bottom w:val="single" w:color="auto" w:sz="4" w:space="0"/>
              <w:right w:val="single" w:color="auto" w:sz="4" w:space="0"/>
            </w:tcBorders>
            <w:noWrap/>
            <w:vAlign w:val="center"/>
          </w:tcPr>
          <w:p w14:paraId="6D5088FF">
            <w:pPr>
              <w:jc w:val="center"/>
              <w:rPr>
                <w:rFonts w:ascii="宋体" w:hAnsi="宋体"/>
                <w:b/>
                <w:bCs/>
                <w:color w:val="000000"/>
                <w:szCs w:val="21"/>
              </w:rPr>
            </w:pPr>
            <w:r>
              <w:rPr>
                <w:rFonts w:hint="eastAsia" w:ascii="宋体" w:hAnsi="宋体"/>
                <w:b/>
                <w:bCs/>
                <w:color w:val="000000"/>
                <w:szCs w:val="21"/>
              </w:rPr>
              <w:t>联系人及电话</w:t>
            </w:r>
          </w:p>
        </w:tc>
      </w:tr>
      <w:tr w14:paraId="2485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noWrap/>
            <w:vAlign w:val="center"/>
          </w:tcPr>
          <w:p w14:paraId="7923A9F8">
            <w:pPr>
              <w:jc w:val="center"/>
              <w:rPr>
                <w:rFonts w:ascii="宋体" w:hAnsi="宋体"/>
                <w:color w:val="000000"/>
                <w:szCs w:val="21"/>
              </w:rPr>
            </w:pPr>
            <w:r>
              <w:rPr>
                <w:rFonts w:hint="eastAsia" w:ascii="宋体" w:hAnsi="宋体"/>
                <w:color w:val="000000"/>
                <w:szCs w:val="21"/>
              </w:rPr>
              <w:t>1</w:t>
            </w:r>
          </w:p>
        </w:tc>
        <w:tc>
          <w:tcPr>
            <w:tcW w:w="1318" w:type="pct"/>
            <w:tcBorders>
              <w:top w:val="single" w:color="auto" w:sz="4" w:space="0"/>
              <w:left w:val="single" w:color="auto" w:sz="4" w:space="0"/>
              <w:bottom w:val="single" w:color="auto" w:sz="4" w:space="0"/>
              <w:right w:val="single" w:color="auto" w:sz="4" w:space="0"/>
            </w:tcBorders>
            <w:noWrap/>
            <w:vAlign w:val="center"/>
          </w:tcPr>
          <w:p w14:paraId="495B2BA3">
            <w:pPr>
              <w:jc w:val="center"/>
              <w:rPr>
                <w:rFonts w:ascii="宋体" w:hAnsi="宋体"/>
                <w:color w:val="000000"/>
                <w:szCs w:val="21"/>
              </w:rPr>
            </w:pPr>
          </w:p>
        </w:tc>
        <w:tc>
          <w:tcPr>
            <w:tcW w:w="1674" w:type="pct"/>
            <w:tcBorders>
              <w:top w:val="single" w:color="auto" w:sz="4" w:space="0"/>
              <w:left w:val="single" w:color="auto" w:sz="4" w:space="0"/>
              <w:bottom w:val="single" w:color="auto" w:sz="4" w:space="0"/>
              <w:right w:val="single" w:color="auto" w:sz="4" w:space="0"/>
            </w:tcBorders>
            <w:noWrap/>
            <w:vAlign w:val="center"/>
          </w:tcPr>
          <w:p w14:paraId="67C747F1">
            <w:pPr>
              <w:jc w:val="center"/>
              <w:rPr>
                <w:rFonts w:ascii="宋体" w:hAnsi="宋体"/>
                <w:color w:val="000000"/>
                <w:szCs w:val="21"/>
              </w:rPr>
            </w:pPr>
          </w:p>
        </w:tc>
        <w:tc>
          <w:tcPr>
            <w:tcW w:w="629" w:type="pct"/>
            <w:tcBorders>
              <w:top w:val="single" w:color="auto" w:sz="4" w:space="0"/>
              <w:left w:val="single" w:color="auto" w:sz="4" w:space="0"/>
              <w:bottom w:val="single" w:color="auto" w:sz="4" w:space="0"/>
              <w:right w:val="single" w:color="auto" w:sz="4" w:space="0"/>
            </w:tcBorders>
            <w:noWrap/>
            <w:vAlign w:val="center"/>
          </w:tcPr>
          <w:p w14:paraId="662E47AF">
            <w:pPr>
              <w:jc w:val="center"/>
              <w:rPr>
                <w:rFonts w:ascii="宋体" w:hAnsi="宋体"/>
                <w:color w:val="000000"/>
                <w:szCs w:val="21"/>
              </w:rPr>
            </w:pPr>
          </w:p>
        </w:tc>
        <w:tc>
          <w:tcPr>
            <w:tcW w:w="1004" w:type="pct"/>
            <w:tcBorders>
              <w:top w:val="single" w:color="auto" w:sz="4" w:space="0"/>
              <w:left w:val="single" w:color="auto" w:sz="4" w:space="0"/>
              <w:bottom w:val="single" w:color="auto" w:sz="4" w:space="0"/>
              <w:right w:val="single" w:color="auto" w:sz="4" w:space="0"/>
            </w:tcBorders>
            <w:noWrap/>
            <w:vAlign w:val="center"/>
          </w:tcPr>
          <w:p w14:paraId="2F4A4A52">
            <w:pPr>
              <w:jc w:val="center"/>
              <w:rPr>
                <w:rFonts w:ascii="宋体" w:hAnsi="宋体"/>
                <w:color w:val="000000"/>
                <w:szCs w:val="21"/>
              </w:rPr>
            </w:pPr>
          </w:p>
        </w:tc>
      </w:tr>
      <w:tr w14:paraId="49E3F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noWrap/>
            <w:vAlign w:val="center"/>
          </w:tcPr>
          <w:p w14:paraId="09F927C9">
            <w:pPr>
              <w:jc w:val="center"/>
              <w:rPr>
                <w:rFonts w:ascii="宋体" w:hAnsi="宋体"/>
                <w:color w:val="000000"/>
                <w:szCs w:val="21"/>
              </w:rPr>
            </w:pPr>
            <w:r>
              <w:rPr>
                <w:rFonts w:hint="eastAsia" w:ascii="宋体" w:hAnsi="宋体"/>
                <w:color w:val="000000"/>
                <w:szCs w:val="21"/>
              </w:rPr>
              <w:t>2</w:t>
            </w:r>
          </w:p>
        </w:tc>
        <w:tc>
          <w:tcPr>
            <w:tcW w:w="1318" w:type="pct"/>
            <w:tcBorders>
              <w:top w:val="single" w:color="auto" w:sz="4" w:space="0"/>
              <w:left w:val="single" w:color="auto" w:sz="4" w:space="0"/>
              <w:bottom w:val="single" w:color="auto" w:sz="4" w:space="0"/>
              <w:right w:val="single" w:color="auto" w:sz="4" w:space="0"/>
            </w:tcBorders>
            <w:noWrap/>
            <w:vAlign w:val="center"/>
          </w:tcPr>
          <w:p w14:paraId="1A9A70CE">
            <w:pPr>
              <w:jc w:val="center"/>
              <w:rPr>
                <w:rFonts w:ascii="宋体" w:hAnsi="宋体"/>
                <w:color w:val="000000"/>
                <w:szCs w:val="21"/>
              </w:rPr>
            </w:pPr>
          </w:p>
        </w:tc>
        <w:tc>
          <w:tcPr>
            <w:tcW w:w="1674" w:type="pct"/>
            <w:tcBorders>
              <w:top w:val="single" w:color="auto" w:sz="4" w:space="0"/>
              <w:left w:val="single" w:color="auto" w:sz="4" w:space="0"/>
              <w:bottom w:val="single" w:color="auto" w:sz="4" w:space="0"/>
              <w:right w:val="single" w:color="auto" w:sz="4" w:space="0"/>
            </w:tcBorders>
            <w:noWrap/>
            <w:vAlign w:val="center"/>
          </w:tcPr>
          <w:p w14:paraId="18D29387">
            <w:pPr>
              <w:jc w:val="center"/>
              <w:rPr>
                <w:rFonts w:ascii="宋体" w:hAnsi="宋体"/>
                <w:color w:val="000000"/>
                <w:szCs w:val="21"/>
              </w:rPr>
            </w:pPr>
          </w:p>
        </w:tc>
        <w:tc>
          <w:tcPr>
            <w:tcW w:w="629" w:type="pct"/>
            <w:tcBorders>
              <w:top w:val="single" w:color="auto" w:sz="4" w:space="0"/>
              <w:left w:val="single" w:color="auto" w:sz="4" w:space="0"/>
              <w:bottom w:val="single" w:color="auto" w:sz="4" w:space="0"/>
              <w:right w:val="single" w:color="auto" w:sz="4" w:space="0"/>
            </w:tcBorders>
            <w:noWrap/>
            <w:vAlign w:val="center"/>
          </w:tcPr>
          <w:p w14:paraId="228A164C">
            <w:pPr>
              <w:pStyle w:val="22"/>
              <w:rPr>
                <w:rFonts w:ascii="宋体" w:hAnsi="宋体"/>
                <w:color w:val="000000"/>
              </w:rPr>
            </w:pPr>
          </w:p>
        </w:tc>
        <w:tc>
          <w:tcPr>
            <w:tcW w:w="1004" w:type="pct"/>
            <w:tcBorders>
              <w:top w:val="single" w:color="auto" w:sz="4" w:space="0"/>
              <w:left w:val="single" w:color="auto" w:sz="4" w:space="0"/>
              <w:bottom w:val="single" w:color="auto" w:sz="4" w:space="0"/>
              <w:right w:val="single" w:color="auto" w:sz="4" w:space="0"/>
            </w:tcBorders>
            <w:noWrap/>
            <w:vAlign w:val="center"/>
          </w:tcPr>
          <w:p w14:paraId="4125BC17">
            <w:pPr>
              <w:jc w:val="center"/>
              <w:rPr>
                <w:rFonts w:ascii="宋体" w:hAnsi="宋体"/>
                <w:color w:val="000000"/>
                <w:szCs w:val="21"/>
              </w:rPr>
            </w:pPr>
          </w:p>
        </w:tc>
      </w:tr>
      <w:tr w14:paraId="1D24E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noWrap/>
            <w:vAlign w:val="center"/>
          </w:tcPr>
          <w:p w14:paraId="7C4E9486">
            <w:pPr>
              <w:jc w:val="center"/>
              <w:rPr>
                <w:rFonts w:ascii="宋体" w:hAnsi="宋体"/>
                <w:color w:val="000000"/>
                <w:szCs w:val="21"/>
              </w:rPr>
            </w:pPr>
            <w:r>
              <w:rPr>
                <w:rFonts w:hint="eastAsia" w:ascii="宋体" w:hAnsi="宋体"/>
                <w:color w:val="000000"/>
                <w:szCs w:val="21"/>
              </w:rPr>
              <w:t>3</w:t>
            </w:r>
          </w:p>
        </w:tc>
        <w:tc>
          <w:tcPr>
            <w:tcW w:w="1318" w:type="pct"/>
            <w:tcBorders>
              <w:top w:val="single" w:color="auto" w:sz="4" w:space="0"/>
              <w:left w:val="single" w:color="auto" w:sz="4" w:space="0"/>
              <w:bottom w:val="single" w:color="auto" w:sz="4" w:space="0"/>
              <w:right w:val="single" w:color="auto" w:sz="4" w:space="0"/>
            </w:tcBorders>
            <w:noWrap/>
            <w:vAlign w:val="center"/>
          </w:tcPr>
          <w:p w14:paraId="5448A80F">
            <w:pPr>
              <w:jc w:val="center"/>
              <w:rPr>
                <w:rFonts w:ascii="宋体" w:hAnsi="宋体"/>
                <w:color w:val="000000"/>
                <w:szCs w:val="21"/>
              </w:rPr>
            </w:pPr>
          </w:p>
        </w:tc>
        <w:tc>
          <w:tcPr>
            <w:tcW w:w="1674" w:type="pct"/>
            <w:tcBorders>
              <w:top w:val="single" w:color="auto" w:sz="4" w:space="0"/>
              <w:left w:val="single" w:color="auto" w:sz="4" w:space="0"/>
              <w:bottom w:val="single" w:color="auto" w:sz="4" w:space="0"/>
              <w:right w:val="single" w:color="auto" w:sz="4" w:space="0"/>
            </w:tcBorders>
            <w:noWrap/>
            <w:vAlign w:val="center"/>
          </w:tcPr>
          <w:p w14:paraId="5942010E">
            <w:pPr>
              <w:jc w:val="center"/>
              <w:rPr>
                <w:rFonts w:ascii="宋体" w:hAnsi="宋体"/>
                <w:color w:val="000000"/>
                <w:szCs w:val="21"/>
              </w:rPr>
            </w:pPr>
          </w:p>
        </w:tc>
        <w:tc>
          <w:tcPr>
            <w:tcW w:w="629" w:type="pct"/>
            <w:tcBorders>
              <w:top w:val="single" w:color="auto" w:sz="4" w:space="0"/>
              <w:left w:val="single" w:color="auto" w:sz="4" w:space="0"/>
              <w:bottom w:val="single" w:color="auto" w:sz="4" w:space="0"/>
              <w:right w:val="single" w:color="auto" w:sz="4" w:space="0"/>
            </w:tcBorders>
            <w:noWrap/>
            <w:vAlign w:val="center"/>
          </w:tcPr>
          <w:p w14:paraId="003B6375">
            <w:pPr>
              <w:jc w:val="center"/>
              <w:rPr>
                <w:rFonts w:ascii="宋体" w:hAnsi="宋体"/>
                <w:color w:val="000000"/>
                <w:szCs w:val="21"/>
              </w:rPr>
            </w:pPr>
          </w:p>
        </w:tc>
        <w:tc>
          <w:tcPr>
            <w:tcW w:w="1004" w:type="pct"/>
            <w:tcBorders>
              <w:top w:val="single" w:color="auto" w:sz="4" w:space="0"/>
              <w:left w:val="single" w:color="auto" w:sz="4" w:space="0"/>
              <w:bottom w:val="single" w:color="auto" w:sz="4" w:space="0"/>
              <w:right w:val="single" w:color="auto" w:sz="4" w:space="0"/>
            </w:tcBorders>
            <w:noWrap/>
            <w:vAlign w:val="center"/>
          </w:tcPr>
          <w:p w14:paraId="124C6735">
            <w:pPr>
              <w:jc w:val="center"/>
              <w:rPr>
                <w:rFonts w:ascii="宋体" w:hAnsi="宋体"/>
                <w:color w:val="000000"/>
                <w:szCs w:val="21"/>
              </w:rPr>
            </w:pPr>
          </w:p>
        </w:tc>
      </w:tr>
      <w:tr w14:paraId="7D49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noWrap/>
            <w:vAlign w:val="center"/>
          </w:tcPr>
          <w:p w14:paraId="094BB6FD">
            <w:pPr>
              <w:jc w:val="center"/>
              <w:rPr>
                <w:rFonts w:ascii="宋体" w:hAnsi="宋体"/>
                <w:color w:val="000000"/>
                <w:szCs w:val="21"/>
              </w:rPr>
            </w:pPr>
            <w:r>
              <w:rPr>
                <w:rFonts w:hint="eastAsia" w:ascii="宋体" w:hAnsi="宋体"/>
                <w:color w:val="000000"/>
                <w:szCs w:val="21"/>
              </w:rPr>
              <w:t>…</w:t>
            </w:r>
          </w:p>
        </w:tc>
        <w:tc>
          <w:tcPr>
            <w:tcW w:w="1318" w:type="pct"/>
            <w:tcBorders>
              <w:top w:val="single" w:color="auto" w:sz="4" w:space="0"/>
              <w:left w:val="single" w:color="auto" w:sz="4" w:space="0"/>
              <w:bottom w:val="single" w:color="auto" w:sz="4" w:space="0"/>
              <w:right w:val="single" w:color="auto" w:sz="4" w:space="0"/>
            </w:tcBorders>
            <w:noWrap/>
            <w:vAlign w:val="center"/>
          </w:tcPr>
          <w:p w14:paraId="3464E196">
            <w:pPr>
              <w:jc w:val="center"/>
              <w:rPr>
                <w:rFonts w:ascii="宋体" w:hAnsi="宋体"/>
                <w:color w:val="000000"/>
                <w:szCs w:val="21"/>
              </w:rPr>
            </w:pPr>
          </w:p>
        </w:tc>
        <w:tc>
          <w:tcPr>
            <w:tcW w:w="1674" w:type="pct"/>
            <w:tcBorders>
              <w:top w:val="single" w:color="auto" w:sz="4" w:space="0"/>
              <w:left w:val="single" w:color="auto" w:sz="4" w:space="0"/>
              <w:bottom w:val="single" w:color="auto" w:sz="4" w:space="0"/>
              <w:right w:val="single" w:color="auto" w:sz="4" w:space="0"/>
            </w:tcBorders>
            <w:noWrap/>
            <w:vAlign w:val="center"/>
          </w:tcPr>
          <w:p w14:paraId="1D66C15F">
            <w:pPr>
              <w:jc w:val="center"/>
              <w:rPr>
                <w:rFonts w:ascii="宋体" w:hAnsi="宋体"/>
                <w:color w:val="000000"/>
                <w:szCs w:val="21"/>
              </w:rPr>
            </w:pPr>
          </w:p>
        </w:tc>
        <w:tc>
          <w:tcPr>
            <w:tcW w:w="629" w:type="pct"/>
            <w:tcBorders>
              <w:top w:val="single" w:color="auto" w:sz="4" w:space="0"/>
              <w:left w:val="single" w:color="auto" w:sz="4" w:space="0"/>
              <w:bottom w:val="single" w:color="auto" w:sz="4" w:space="0"/>
              <w:right w:val="single" w:color="auto" w:sz="4" w:space="0"/>
            </w:tcBorders>
            <w:noWrap/>
            <w:vAlign w:val="center"/>
          </w:tcPr>
          <w:p w14:paraId="0D314F2E">
            <w:pPr>
              <w:jc w:val="center"/>
              <w:rPr>
                <w:rFonts w:ascii="宋体" w:hAnsi="宋体"/>
                <w:color w:val="000000"/>
                <w:szCs w:val="21"/>
              </w:rPr>
            </w:pPr>
          </w:p>
        </w:tc>
        <w:tc>
          <w:tcPr>
            <w:tcW w:w="1004" w:type="pct"/>
            <w:tcBorders>
              <w:top w:val="single" w:color="auto" w:sz="4" w:space="0"/>
              <w:left w:val="single" w:color="auto" w:sz="4" w:space="0"/>
              <w:bottom w:val="single" w:color="auto" w:sz="4" w:space="0"/>
              <w:right w:val="single" w:color="auto" w:sz="4" w:space="0"/>
            </w:tcBorders>
            <w:noWrap/>
            <w:vAlign w:val="center"/>
          </w:tcPr>
          <w:p w14:paraId="54F8B51D">
            <w:pPr>
              <w:jc w:val="center"/>
              <w:rPr>
                <w:rFonts w:ascii="宋体" w:hAnsi="宋体"/>
                <w:color w:val="000000"/>
                <w:szCs w:val="21"/>
              </w:rPr>
            </w:pPr>
          </w:p>
        </w:tc>
      </w:tr>
    </w:tbl>
    <w:p w14:paraId="6CDC99C5">
      <w:pPr>
        <w:spacing w:line="360" w:lineRule="auto"/>
        <w:rPr>
          <w:rFonts w:ascii="宋体" w:hAnsi="宋体"/>
          <w:color w:val="000000"/>
          <w:szCs w:val="21"/>
        </w:rPr>
      </w:pPr>
      <w:r>
        <w:rPr>
          <w:rFonts w:hint="eastAsia" w:ascii="宋体" w:hAnsi="宋体"/>
          <w:color w:val="000000"/>
          <w:szCs w:val="21"/>
        </w:rPr>
        <w:t>注：根据评审表的要求提交相应资料。</w:t>
      </w:r>
    </w:p>
    <w:p w14:paraId="583C0DD3">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b w:val="0"/>
          <w:color w:val="000000"/>
          <w:szCs w:val="21"/>
        </w:rPr>
        <w:br w:type="page"/>
      </w:r>
      <w:bookmarkStart w:id="10" w:name="_Toc278794817"/>
      <w:bookmarkStart w:id="11" w:name="_Toc104928864"/>
      <w:r>
        <w:rPr>
          <w:rFonts w:hint="eastAsia" w:ascii="宋体" w:hAnsi="宋体" w:eastAsia="宋体"/>
          <w:color w:val="000000"/>
          <w:sz w:val="21"/>
          <w:szCs w:val="21"/>
        </w:rPr>
        <w:t>一般商务条款偏离表</w:t>
      </w:r>
      <w:bookmarkEnd w:id="10"/>
      <w:bookmarkEnd w:id="11"/>
    </w:p>
    <w:p w14:paraId="298DCC4B">
      <w:pPr>
        <w:rPr>
          <w:color w:val="000000"/>
          <w:szCs w:val="24"/>
        </w:rPr>
      </w:pP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038"/>
        <w:gridCol w:w="2148"/>
        <w:gridCol w:w="1074"/>
        <w:gridCol w:w="2516"/>
      </w:tblGrid>
      <w:tr w14:paraId="23C17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750E6A7F">
            <w:pPr>
              <w:jc w:val="center"/>
              <w:rPr>
                <w:rFonts w:ascii="宋体" w:hAnsi="宋体"/>
                <w:b/>
                <w:bCs/>
                <w:color w:val="000000"/>
                <w:szCs w:val="21"/>
              </w:rPr>
            </w:pPr>
            <w:r>
              <w:rPr>
                <w:rFonts w:hint="eastAsia" w:ascii="宋体" w:hAnsi="宋体"/>
                <w:b/>
                <w:bCs/>
                <w:color w:val="000000"/>
                <w:szCs w:val="21"/>
              </w:rPr>
              <w:t>序号</w:t>
            </w:r>
          </w:p>
        </w:tc>
        <w:tc>
          <w:tcPr>
            <w:tcW w:w="1196" w:type="pct"/>
            <w:tcBorders>
              <w:top w:val="single" w:color="auto" w:sz="4" w:space="0"/>
              <w:left w:val="single" w:color="auto" w:sz="4" w:space="0"/>
              <w:bottom w:val="single" w:color="auto" w:sz="4" w:space="0"/>
              <w:right w:val="single" w:color="auto" w:sz="4" w:space="0"/>
            </w:tcBorders>
            <w:noWrap/>
            <w:vAlign w:val="center"/>
          </w:tcPr>
          <w:p w14:paraId="4243FF40">
            <w:pPr>
              <w:jc w:val="center"/>
              <w:rPr>
                <w:rFonts w:ascii="宋体" w:hAnsi="宋体"/>
                <w:b/>
                <w:bCs/>
                <w:color w:val="000000"/>
                <w:szCs w:val="21"/>
              </w:rPr>
            </w:pPr>
            <w:r>
              <w:rPr>
                <w:rFonts w:hint="eastAsia" w:ascii="宋体" w:hAnsi="宋体"/>
                <w:b/>
                <w:bCs/>
                <w:color w:val="000000"/>
                <w:szCs w:val="21"/>
              </w:rPr>
              <w:t>一般商务条款序号</w:t>
            </w:r>
          </w:p>
        </w:tc>
        <w:tc>
          <w:tcPr>
            <w:tcW w:w="1260" w:type="pct"/>
            <w:tcBorders>
              <w:top w:val="single" w:color="auto" w:sz="4" w:space="0"/>
              <w:left w:val="single" w:color="auto" w:sz="4" w:space="0"/>
              <w:bottom w:val="single" w:color="auto" w:sz="4" w:space="0"/>
              <w:right w:val="single" w:color="auto" w:sz="4" w:space="0"/>
            </w:tcBorders>
            <w:noWrap/>
            <w:vAlign w:val="center"/>
          </w:tcPr>
          <w:p w14:paraId="6224A4E4">
            <w:pPr>
              <w:jc w:val="center"/>
              <w:rPr>
                <w:rFonts w:ascii="宋体" w:hAnsi="宋体"/>
                <w:b/>
                <w:bCs/>
                <w:color w:val="000000"/>
                <w:szCs w:val="21"/>
              </w:rPr>
            </w:pPr>
            <w:r>
              <w:rPr>
                <w:rFonts w:hint="eastAsia" w:ascii="宋体" w:hAnsi="宋体"/>
                <w:b/>
                <w:bCs/>
                <w:color w:val="000000"/>
                <w:szCs w:val="21"/>
              </w:rPr>
              <w:t>条款内容</w:t>
            </w:r>
          </w:p>
        </w:tc>
        <w:tc>
          <w:tcPr>
            <w:tcW w:w="630" w:type="pct"/>
            <w:tcBorders>
              <w:top w:val="single" w:color="auto" w:sz="4" w:space="0"/>
              <w:left w:val="single" w:color="auto" w:sz="4" w:space="0"/>
              <w:bottom w:val="single" w:color="auto" w:sz="4" w:space="0"/>
              <w:right w:val="single" w:color="auto" w:sz="4" w:space="0"/>
            </w:tcBorders>
            <w:noWrap/>
            <w:vAlign w:val="center"/>
          </w:tcPr>
          <w:p w14:paraId="24F791B6">
            <w:pPr>
              <w:jc w:val="center"/>
              <w:rPr>
                <w:rFonts w:ascii="宋体" w:hAnsi="宋体"/>
                <w:b/>
                <w:bCs/>
                <w:color w:val="000000"/>
                <w:szCs w:val="21"/>
              </w:rPr>
            </w:pPr>
            <w:r>
              <w:rPr>
                <w:rFonts w:hint="eastAsia" w:ascii="宋体" w:hAnsi="宋体"/>
                <w:b/>
                <w:bCs/>
                <w:color w:val="000000"/>
                <w:szCs w:val="21"/>
              </w:rPr>
              <w:t>是否响应</w:t>
            </w:r>
          </w:p>
        </w:tc>
        <w:tc>
          <w:tcPr>
            <w:tcW w:w="1476" w:type="pct"/>
            <w:tcBorders>
              <w:top w:val="single" w:color="auto" w:sz="4" w:space="0"/>
              <w:left w:val="single" w:color="auto" w:sz="4" w:space="0"/>
              <w:bottom w:val="single" w:color="auto" w:sz="4" w:space="0"/>
              <w:right w:val="single" w:color="auto" w:sz="4" w:space="0"/>
            </w:tcBorders>
            <w:noWrap/>
            <w:vAlign w:val="center"/>
          </w:tcPr>
          <w:p w14:paraId="06C6EC63">
            <w:pPr>
              <w:jc w:val="center"/>
              <w:rPr>
                <w:rFonts w:ascii="宋体" w:hAnsi="宋体"/>
                <w:b/>
                <w:bCs/>
                <w:color w:val="000000"/>
                <w:szCs w:val="21"/>
              </w:rPr>
            </w:pPr>
            <w:r>
              <w:rPr>
                <w:rFonts w:hint="eastAsia" w:ascii="宋体" w:hAnsi="宋体"/>
                <w:b/>
                <w:bCs/>
                <w:color w:val="000000"/>
                <w:szCs w:val="21"/>
              </w:rPr>
              <w:t>偏离说明</w:t>
            </w:r>
          </w:p>
        </w:tc>
      </w:tr>
      <w:tr w14:paraId="37C6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63F1C4B8">
            <w:pPr>
              <w:jc w:val="center"/>
              <w:rPr>
                <w:rFonts w:ascii="宋体" w:hAnsi="宋体"/>
                <w:color w:val="000000"/>
                <w:szCs w:val="21"/>
              </w:rPr>
            </w:pPr>
            <w:r>
              <w:rPr>
                <w:rFonts w:hint="eastAsia" w:ascii="宋体" w:hAnsi="宋体"/>
                <w:color w:val="000000"/>
                <w:szCs w:val="21"/>
              </w:rPr>
              <w:t>1</w:t>
            </w:r>
          </w:p>
        </w:tc>
        <w:tc>
          <w:tcPr>
            <w:tcW w:w="1196" w:type="pct"/>
            <w:tcBorders>
              <w:top w:val="single" w:color="auto" w:sz="4" w:space="0"/>
              <w:left w:val="single" w:color="auto" w:sz="4" w:space="0"/>
              <w:bottom w:val="single" w:color="auto" w:sz="4" w:space="0"/>
              <w:right w:val="single" w:color="auto" w:sz="4" w:space="0"/>
            </w:tcBorders>
            <w:noWrap/>
            <w:vAlign w:val="center"/>
          </w:tcPr>
          <w:p w14:paraId="108F58B4">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6217F1DE">
            <w:pPr>
              <w:pStyle w:val="23"/>
              <w:keepNext w:val="0"/>
              <w:adjustRightInd/>
              <w:spacing w:before="0" w:after="0" w:line="240" w:lineRule="auto"/>
              <w:rPr>
                <w:rFonts w:ascii="宋体" w:hAnsi="宋体"/>
                <w:color w:val="000000"/>
                <w:spacing w:val="0"/>
                <w:kern w:val="2"/>
                <w:sz w:val="21"/>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8590D83">
            <w:pPr>
              <w:pStyle w:val="23"/>
              <w:keepNext w:val="0"/>
              <w:adjustRightInd/>
              <w:spacing w:before="0" w:after="0" w:line="240" w:lineRule="auto"/>
              <w:rPr>
                <w:rFonts w:ascii="宋体" w:hAnsi="宋体"/>
                <w:color w:val="000000"/>
                <w:spacing w:val="0"/>
                <w:kern w:val="2"/>
                <w:sz w:val="21"/>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2F109EE7">
            <w:pPr>
              <w:ind w:right="-35"/>
              <w:jc w:val="center"/>
              <w:rPr>
                <w:rFonts w:ascii="宋体" w:hAnsi="宋体"/>
                <w:color w:val="000000"/>
                <w:szCs w:val="21"/>
              </w:rPr>
            </w:pPr>
          </w:p>
        </w:tc>
      </w:tr>
      <w:tr w14:paraId="0B440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7F5A7024">
            <w:pPr>
              <w:jc w:val="center"/>
              <w:rPr>
                <w:rFonts w:ascii="宋体" w:hAnsi="宋体"/>
                <w:color w:val="000000"/>
                <w:szCs w:val="21"/>
              </w:rPr>
            </w:pPr>
            <w:r>
              <w:rPr>
                <w:rFonts w:hint="eastAsia" w:ascii="宋体" w:hAnsi="宋体"/>
                <w:color w:val="000000"/>
                <w:szCs w:val="21"/>
              </w:rPr>
              <w:t>2</w:t>
            </w:r>
          </w:p>
        </w:tc>
        <w:tc>
          <w:tcPr>
            <w:tcW w:w="1196" w:type="pct"/>
            <w:tcBorders>
              <w:top w:val="single" w:color="auto" w:sz="4" w:space="0"/>
              <w:left w:val="single" w:color="auto" w:sz="4" w:space="0"/>
              <w:bottom w:val="single" w:color="auto" w:sz="4" w:space="0"/>
              <w:right w:val="single" w:color="auto" w:sz="4" w:space="0"/>
            </w:tcBorders>
            <w:noWrap/>
            <w:vAlign w:val="center"/>
          </w:tcPr>
          <w:p w14:paraId="53E62EFA">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59644BAD">
            <w:pPr>
              <w:pStyle w:val="23"/>
              <w:keepNext w:val="0"/>
              <w:adjustRightInd/>
              <w:spacing w:before="0" w:after="0" w:line="240" w:lineRule="auto"/>
              <w:rPr>
                <w:rFonts w:ascii="宋体" w:hAnsi="宋体"/>
                <w:color w:val="000000"/>
                <w:spacing w:val="0"/>
                <w:kern w:val="2"/>
                <w:sz w:val="21"/>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002E7BC6">
            <w:pPr>
              <w:pStyle w:val="23"/>
              <w:keepNext w:val="0"/>
              <w:adjustRightInd/>
              <w:spacing w:before="0" w:after="0" w:line="240" w:lineRule="auto"/>
              <w:rPr>
                <w:rFonts w:ascii="宋体" w:hAnsi="宋体"/>
                <w:color w:val="000000"/>
                <w:spacing w:val="0"/>
                <w:kern w:val="2"/>
                <w:sz w:val="21"/>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62B937B3">
            <w:pPr>
              <w:ind w:right="-35"/>
              <w:jc w:val="center"/>
              <w:rPr>
                <w:rFonts w:ascii="宋体" w:hAnsi="宋体"/>
                <w:color w:val="000000"/>
                <w:szCs w:val="21"/>
              </w:rPr>
            </w:pPr>
          </w:p>
        </w:tc>
      </w:tr>
      <w:tr w14:paraId="3304B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607EF66E">
            <w:pPr>
              <w:jc w:val="center"/>
              <w:rPr>
                <w:rFonts w:ascii="宋体" w:hAnsi="宋体"/>
                <w:color w:val="000000"/>
                <w:szCs w:val="21"/>
              </w:rPr>
            </w:pPr>
            <w:r>
              <w:rPr>
                <w:rFonts w:hint="eastAsia" w:ascii="宋体" w:hAnsi="宋体"/>
                <w:color w:val="000000"/>
                <w:szCs w:val="21"/>
              </w:rPr>
              <w:t>3</w:t>
            </w:r>
          </w:p>
        </w:tc>
        <w:tc>
          <w:tcPr>
            <w:tcW w:w="1196" w:type="pct"/>
            <w:tcBorders>
              <w:top w:val="single" w:color="auto" w:sz="4" w:space="0"/>
              <w:left w:val="single" w:color="auto" w:sz="4" w:space="0"/>
              <w:bottom w:val="single" w:color="auto" w:sz="4" w:space="0"/>
              <w:right w:val="single" w:color="auto" w:sz="4" w:space="0"/>
            </w:tcBorders>
            <w:noWrap/>
            <w:vAlign w:val="center"/>
          </w:tcPr>
          <w:p w14:paraId="4C852787">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1F6D32B6">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2594FB1">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7092C28A">
            <w:pPr>
              <w:ind w:right="-35"/>
              <w:jc w:val="center"/>
              <w:rPr>
                <w:rFonts w:ascii="宋体" w:hAnsi="宋体"/>
                <w:color w:val="000000"/>
                <w:szCs w:val="21"/>
              </w:rPr>
            </w:pPr>
          </w:p>
        </w:tc>
      </w:tr>
      <w:tr w14:paraId="1D657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5C01B8A6">
            <w:pPr>
              <w:rPr>
                <w:rFonts w:ascii="宋体" w:hAnsi="宋体"/>
                <w:color w:val="000000"/>
                <w:szCs w:val="21"/>
              </w:rPr>
            </w:pPr>
            <w:r>
              <w:rPr>
                <w:rFonts w:hint="eastAsia" w:ascii="宋体" w:hAnsi="宋体"/>
                <w:color w:val="000000"/>
                <w:szCs w:val="21"/>
              </w:rPr>
              <w:t xml:space="preserve">  4</w:t>
            </w:r>
          </w:p>
        </w:tc>
        <w:tc>
          <w:tcPr>
            <w:tcW w:w="1196" w:type="pct"/>
            <w:tcBorders>
              <w:top w:val="single" w:color="auto" w:sz="4" w:space="0"/>
              <w:left w:val="single" w:color="auto" w:sz="4" w:space="0"/>
              <w:bottom w:val="single" w:color="auto" w:sz="4" w:space="0"/>
              <w:right w:val="single" w:color="auto" w:sz="4" w:space="0"/>
            </w:tcBorders>
            <w:noWrap/>
            <w:vAlign w:val="center"/>
          </w:tcPr>
          <w:p w14:paraId="58480D7B">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1EDD2C20">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9446579">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54AABCAB">
            <w:pPr>
              <w:ind w:right="-35"/>
              <w:jc w:val="center"/>
              <w:rPr>
                <w:rFonts w:ascii="宋体" w:hAnsi="宋体"/>
                <w:color w:val="000000"/>
                <w:szCs w:val="21"/>
              </w:rPr>
            </w:pPr>
          </w:p>
        </w:tc>
      </w:tr>
      <w:tr w14:paraId="66A3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0A12B19A">
            <w:pPr>
              <w:jc w:val="center"/>
              <w:rPr>
                <w:rFonts w:ascii="宋体" w:hAnsi="宋体"/>
                <w:color w:val="000000"/>
                <w:szCs w:val="21"/>
              </w:rPr>
            </w:pPr>
            <w:r>
              <w:rPr>
                <w:rFonts w:hint="eastAsia" w:ascii="宋体" w:hAnsi="宋体"/>
                <w:color w:val="000000"/>
                <w:szCs w:val="21"/>
              </w:rPr>
              <w:t>5</w:t>
            </w:r>
          </w:p>
        </w:tc>
        <w:tc>
          <w:tcPr>
            <w:tcW w:w="1196" w:type="pct"/>
            <w:tcBorders>
              <w:top w:val="single" w:color="auto" w:sz="4" w:space="0"/>
              <w:left w:val="single" w:color="auto" w:sz="4" w:space="0"/>
              <w:bottom w:val="single" w:color="auto" w:sz="4" w:space="0"/>
              <w:right w:val="single" w:color="auto" w:sz="4" w:space="0"/>
            </w:tcBorders>
            <w:noWrap/>
            <w:vAlign w:val="center"/>
          </w:tcPr>
          <w:p w14:paraId="024278BC">
            <w:pPr>
              <w:rPr>
                <w:rFonts w:ascii="宋体" w:hAnsi="宋体"/>
                <w:i/>
                <w:iCs/>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7272A5F4">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FF1CB2E">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13F32C47">
            <w:pPr>
              <w:ind w:right="-35"/>
              <w:jc w:val="center"/>
              <w:rPr>
                <w:rFonts w:ascii="宋体" w:hAnsi="宋体"/>
                <w:color w:val="000000"/>
                <w:szCs w:val="21"/>
              </w:rPr>
            </w:pPr>
          </w:p>
        </w:tc>
      </w:tr>
      <w:tr w14:paraId="36D2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68599FA7">
            <w:pPr>
              <w:jc w:val="center"/>
              <w:rPr>
                <w:rFonts w:ascii="宋体" w:hAnsi="宋体"/>
                <w:color w:val="000000"/>
                <w:szCs w:val="21"/>
              </w:rPr>
            </w:pPr>
            <w:r>
              <w:rPr>
                <w:rFonts w:hint="eastAsia" w:ascii="宋体" w:hAnsi="宋体"/>
                <w:color w:val="000000"/>
                <w:szCs w:val="21"/>
              </w:rPr>
              <w:t>6</w:t>
            </w:r>
          </w:p>
        </w:tc>
        <w:tc>
          <w:tcPr>
            <w:tcW w:w="1196" w:type="pct"/>
            <w:tcBorders>
              <w:top w:val="single" w:color="auto" w:sz="4" w:space="0"/>
              <w:left w:val="single" w:color="auto" w:sz="4" w:space="0"/>
              <w:bottom w:val="single" w:color="auto" w:sz="4" w:space="0"/>
              <w:right w:val="single" w:color="auto" w:sz="4" w:space="0"/>
            </w:tcBorders>
            <w:noWrap/>
            <w:vAlign w:val="center"/>
          </w:tcPr>
          <w:p w14:paraId="4794B981">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572759F1">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75D840E7">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6BA3F3AC">
            <w:pPr>
              <w:ind w:right="-35"/>
              <w:jc w:val="center"/>
              <w:rPr>
                <w:rFonts w:ascii="宋体" w:hAnsi="宋体"/>
                <w:color w:val="000000"/>
                <w:szCs w:val="21"/>
              </w:rPr>
            </w:pPr>
          </w:p>
        </w:tc>
      </w:tr>
      <w:tr w14:paraId="3ADF0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3D3C965C">
            <w:pPr>
              <w:jc w:val="center"/>
              <w:rPr>
                <w:rFonts w:ascii="宋体" w:hAnsi="宋体"/>
                <w:color w:val="000000"/>
                <w:szCs w:val="21"/>
              </w:rPr>
            </w:pPr>
            <w:r>
              <w:rPr>
                <w:rFonts w:hint="eastAsia" w:ascii="宋体" w:hAnsi="宋体"/>
                <w:color w:val="000000"/>
                <w:szCs w:val="21"/>
              </w:rPr>
              <w:t>7</w:t>
            </w:r>
          </w:p>
        </w:tc>
        <w:tc>
          <w:tcPr>
            <w:tcW w:w="1196" w:type="pct"/>
            <w:tcBorders>
              <w:top w:val="single" w:color="auto" w:sz="4" w:space="0"/>
              <w:left w:val="single" w:color="auto" w:sz="4" w:space="0"/>
              <w:bottom w:val="single" w:color="auto" w:sz="4" w:space="0"/>
              <w:right w:val="single" w:color="auto" w:sz="4" w:space="0"/>
            </w:tcBorders>
            <w:noWrap/>
            <w:vAlign w:val="center"/>
          </w:tcPr>
          <w:p w14:paraId="7401EFC8">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5280FB27">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7C6E4BE9">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6B0C13C4">
            <w:pPr>
              <w:rPr>
                <w:rFonts w:ascii="宋体" w:hAnsi="宋体"/>
                <w:color w:val="000000"/>
                <w:szCs w:val="21"/>
              </w:rPr>
            </w:pPr>
          </w:p>
        </w:tc>
      </w:tr>
      <w:tr w14:paraId="3B422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5A14EA99">
            <w:pPr>
              <w:jc w:val="center"/>
              <w:rPr>
                <w:rFonts w:ascii="宋体" w:hAnsi="宋体"/>
                <w:color w:val="000000"/>
                <w:szCs w:val="21"/>
              </w:rPr>
            </w:pPr>
            <w:r>
              <w:rPr>
                <w:rFonts w:hint="eastAsia" w:ascii="宋体" w:hAnsi="宋体"/>
                <w:color w:val="000000"/>
                <w:szCs w:val="21"/>
              </w:rPr>
              <w:t>8</w:t>
            </w:r>
          </w:p>
        </w:tc>
        <w:tc>
          <w:tcPr>
            <w:tcW w:w="1196" w:type="pct"/>
            <w:tcBorders>
              <w:top w:val="single" w:color="auto" w:sz="4" w:space="0"/>
              <w:left w:val="single" w:color="auto" w:sz="4" w:space="0"/>
              <w:bottom w:val="single" w:color="auto" w:sz="4" w:space="0"/>
              <w:right w:val="single" w:color="auto" w:sz="4" w:space="0"/>
            </w:tcBorders>
            <w:noWrap/>
            <w:vAlign w:val="center"/>
          </w:tcPr>
          <w:p w14:paraId="076F1D6D">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2BFF9062">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04FA1045">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7A9EF958">
            <w:pPr>
              <w:jc w:val="center"/>
              <w:rPr>
                <w:rFonts w:ascii="宋体" w:hAnsi="宋体"/>
                <w:color w:val="000000"/>
                <w:szCs w:val="21"/>
              </w:rPr>
            </w:pPr>
          </w:p>
        </w:tc>
      </w:tr>
      <w:tr w14:paraId="6252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7022CA39">
            <w:pPr>
              <w:jc w:val="center"/>
              <w:rPr>
                <w:rFonts w:ascii="宋体" w:hAnsi="宋体"/>
                <w:color w:val="000000"/>
                <w:szCs w:val="21"/>
              </w:rPr>
            </w:pPr>
            <w:r>
              <w:rPr>
                <w:rFonts w:hint="eastAsia" w:ascii="宋体" w:hAnsi="宋体"/>
                <w:color w:val="000000"/>
                <w:szCs w:val="21"/>
              </w:rPr>
              <w:t>9</w:t>
            </w:r>
          </w:p>
        </w:tc>
        <w:tc>
          <w:tcPr>
            <w:tcW w:w="1196" w:type="pct"/>
            <w:tcBorders>
              <w:top w:val="single" w:color="auto" w:sz="4" w:space="0"/>
              <w:left w:val="single" w:color="auto" w:sz="4" w:space="0"/>
              <w:bottom w:val="single" w:color="auto" w:sz="4" w:space="0"/>
              <w:right w:val="single" w:color="auto" w:sz="4" w:space="0"/>
            </w:tcBorders>
            <w:noWrap/>
            <w:vAlign w:val="center"/>
          </w:tcPr>
          <w:p w14:paraId="3B8D605A">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31BD2786">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FF7EF11">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12EF7057">
            <w:pPr>
              <w:jc w:val="center"/>
              <w:rPr>
                <w:rFonts w:ascii="宋体" w:hAnsi="宋体"/>
                <w:color w:val="000000"/>
                <w:szCs w:val="21"/>
              </w:rPr>
            </w:pPr>
          </w:p>
        </w:tc>
      </w:tr>
      <w:tr w14:paraId="38663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1AFC6A6E">
            <w:pPr>
              <w:jc w:val="center"/>
              <w:rPr>
                <w:rFonts w:ascii="宋体" w:hAnsi="宋体"/>
                <w:color w:val="000000"/>
                <w:szCs w:val="21"/>
              </w:rPr>
            </w:pPr>
            <w:r>
              <w:rPr>
                <w:rFonts w:hint="eastAsia" w:ascii="宋体" w:hAnsi="宋体"/>
                <w:color w:val="000000"/>
                <w:szCs w:val="21"/>
              </w:rPr>
              <w:t>10</w:t>
            </w:r>
          </w:p>
        </w:tc>
        <w:tc>
          <w:tcPr>
            <w:tcW w:w="1196" w:type="pct"/>
            <w:tcBorders>
              <w:top w:val="single" w:color="auto" w:sz="4" w:space="0"/>
              <w:left w:val="single" w:color="auto" w:sz="4" w:space="0"/>
              <w:bottom w:val="single" w:color="auto" w:sz="4" w:space="0"/>
              <w:right w:val="single" w:color="auto" w:sz="4" w:space="0"/>
            </w:tcBorders>
            <w:noWrap/>
            <w:vAlign w:val="center"/>
          </w:tcPr>
          <w:p w14:paraId="7FCECC5A">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321E9478">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8A3578F">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6EAB1EC4">
            <w:pPr>
              <w:jc w:val="center"/>
              <w:rPr>
                <w:rFonts w:ascii="宋体" w:hAnsi="宋体"/>
                <w:color w:val="000000"/>
                <w:szCs w:val="21"/>
              </w:rPr>
            </w:pPr>
          </w:p>
        </w:tc>
      </w:tr>
      <w:tr w14:paraId="2EF44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597384C3">
            <w:pPr>
              <w:jc w:val="center"/>
              <w:rPr>
                <w:rFonts w:ascii="宋体" w:hAnsi="宋体"/>
                <w:color w:val="000000"/>
                <w:szCs w:val="21"/>
              </w:rPr>
            </w:pPr>
            <w:r>
              <w:rPr>
                <w:rFonts w:hint="eastAsia" w:ascii="宋体" w:hAnsi="宋体"/>
                <w:color w:val="000000"/>
                <w:szCs w:val="21"/>
              </w:rPr>
              <w:t>11</w:t>
            </w:r>
          </w:p>
        </w:tc>
        <w:tc>
          <w:tcPr>
            <w:tcW w:w="1196" w:type="pct"/>
            <w:tcBorders>
              <w:top w:val="single" w:color="auto" w:sz="4" w:space="0"/>
              <w:left w:val="single" w:color="auto" w:sz="4" w:space="0"/>
              <w:bottom w:val="single" w:color="auto" w:sz="4" w:space="0"/>
              <w:right w:val="single" w:color="auto" w:sz="4" w:space="0"/>
            </w:tcBorders>
            <w:noWrap/>
            <w:vAlign w:val="center"/>
          </w:tcPr>
          <w:p w14:paraId="70CB1708">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3B95C725">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A5F1D32">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58E7297F">
            <w:pPr>
              <w:jc w:val="center"/>
              <w:rPr>
                <w:rFonts w:ascii="宋体" w:hAnsi="宋体"/>
                <w:color w:val="000000"/>
                <w:szCs w:val="21"/>
              </w:rPr>
            </w:pPr>
          </w:p>
        </w:tc>
      </w:tr>
      <w:tr w14:paraId="45FAE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61EEDCBF">
            <w:pPr>
              <w:jc w:val="center"/>
              <w:rPr>
                <w:rFonts w:ascii="宋体" w:hAnsi="宋体"/>
                <w:color w:val="000000"/>
                <w:szCs w:val="21"/>
              </w:rPr>
            </w:pPr>
            <w:r>
              <w:rPr>
                <w:rFonts w:hint="eastAsia" w:ascii="宋体" w:hAnsi="宋体"/>
                <w:color w:val="000000"/>
                <w:szCs w:val="21"/>
              </w:rPr>
              <w:t>12</w:t>
            </w:r>
          </w:p>
        </w:tc>
        <w:tc>
          <w:tcPr>
            <w:tcW w:w="1196" w:type="pct"/>
            <w:tcBorders>
              <w:top w:val="single" w:color="auto" w:sz="4" w:space="0"/>
              <w:left w:val="single" w:color="auto" w:sz="4" w:space="0"/>
              <w:bottom w:val="single" w:color="auto" w:sz="4" w:space="0"/>
              <w:right w:val="single" w:color="auto" w:sz="4" w:space="0"/>
            </w:tcBorders>
            <w:noWrap/>
            <w:vAlign w:val="center"/>
          </w:tcPr>
          <w:p w14:paraId="5CC511E2">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62C6D8E3">
            <w:pPr>
              <w:jc w:val="center"/>
              <w:rPr>
                <w:rFonts w:ascii="宋体" w:hAnsi="宋体"/>
                <w:color w:val="000000"/>
                <w:szCs w:val="21"/>
                <w:lang w:val="en-GB"/>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506A581">
            <w:pPr>
              <w:jc w:val="center"/>
              <w:rPr>
                <w:rFonts w:ascii="宋体" w:hAnsi="宋体"/>
                <w:color w:val="000000"/>
                <w:szCs w:val="21"/>
                <w:lang w:val="en-GB"/>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4AF52B0F">
            <w:pPr>
              <w:jc w:val="center"/>
              <w:rPr>
                <w:rFonts w:ascii="宋体" w:hAnsi="宋体"/>
                <w:color w:val="000000"/>
                <w:szCs w:val="21"/>
              </w:rPr>
            </w:pPr>
          </w:p>
        </w:tc>
      </w:tr>
      <w:tr w14:paraId="14B7A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3C5D985F">
            <w:pPr>
              <w:jc w:val="center"/>
              <w:rPr>
                <w:rFonts w:ascii="宋体" w:hAnsi="宋体"/>
                <w:color w:val="000000"/>
                <w:szCs w:val="21"/>
              </w:rPr>
            </w:pPr>
            <w:r>
              <w:rPr>
                <w:rFonts w:hint="eastAsia" w:ascii="宋体" w:hAnsi="宋体"/>
                <w:color w:val="000000"/>
                <w:szCs w:val="21"/>
              </w:rPr>
              <w:t>13</w:t>
            </w:r>
          </w:p>
        </w:tc>
        <w:tc>
          <w:tcPr>
            <w:tcW w:w="1196" w:type="pct"/>
            <w:tcBorders>
              <w:top w:val="single" w:color="auto" w:sz="4" w:space="0"/>
              <w:left w:val="single" w:color="auto" w:sz="4" w:space="0"/>
              <w:bottom w:val="single" w:color="auto" w:sz="4" w:space="0"/>
              <w:right w:val="single" w:color="auto" w:sz="4" w:space="0"/>
            </w:tcBorders>
            <w:noWrap/>
            <w:vAlign w:val="center"/>
          </w:tcPr>
          <w:p w14:paraId="5FE6C1C5">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50522966">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1B6DC42">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21E7C8C1">
            <w:pPr>
              <w:rPr>
                <w:rFonts w:ascii="宋体" w:hAnsi="宋体"/>
                <w:color w:val="000000"/>
                <w:szCs w:val="21"/>
              </w:rPr>
            </w:pPr>
          </w:p>
        </w:tc>
      </w:tr>
      <w:tr w14:paraId="5161D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7270B90A">
            <w:pPr>
              <w:jc w:val="center"/>
              <w:rPr>
                <w:rFonts w:ascii="宋体" w:hAnsi="宋体"/>
                <w:color w:val="000000"/>
                <w:szCs w:val="21"/>
              </w:rPr>
            </w:pPr>
            <w:r>
              <w:rPr>
                <w:rFonts w:hint="eastAsia" w:ascii="宋体" w:hAnsi="宋体"/>
                <w:color w:val="000000"/>
                <w:szCs w:val="21"/>
              </w:rPr>
              <w:t>14</w:t>
            </w:r>
          </w:p>
        </w:tc>
        <w:tc>
          <w:tcPr>
            <w:tcW w:w="1196" w:type="pct"/>
            <w:tcBorders>
              <w:top w:val="single" w:color="auto" w:sz="4" w:space="0"/>
              <w:left w:val="single" w:color="auto" w:sz="4" w:space="0"/>
              <w:bottom w:val="single" w:color="auto" w:sz="4" w:space="0"/>
              <w:right w:val="single" w:color="auto" w:sz="4" w:space="0"/>
            </w:tcBorders>
            <w:noWrap/>
            <w:vAlign w:val="center"/>
          </w:tcPr>
          <w:p w14:paraId="7424D3FE">
            <w:pPr>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0A319C95">
            <w:pPr>
              <w:jc w:val="center"/>
              <w:rPr>
                <w:rFonts w:ascii="宋体" w:hAnsi="宋体"/>
                <w:color w:val="000000"/>
                <w:szCs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FE8B031">
            <w:pPr>
              <w:jc w:val="center"/>
              <w:rPr>
                <w:rFonts w:ascii="宋体" w:hAnsi="宋体"/>
                <w:color w:val="000000"/>
                <w:szCs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6F7DF0BC">
            <w:pPr>
              <w:rPr>
                <w:rFonts w:ascii="宋体" w:hAnsi="宋体"/>
                <w:color w:val="000000"/>
                <w:szCs w:val="21"/>
              </w:rPr>
            </w:pPr>
          </w:p>
        </w:tc>
      </w:tr>
      <w:tr w14:paraId="58F9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noWrap/>
            <w:vAlign w:val="center"/>
          </w:tcPr>
          <w:p w14:paraId="6CE06F42">
            <w:pPr>
              <w:jc w:val="center"/>
              <w:rPr>
                <w:rFonts w:ascii="宋体" w:hAnsi="宋体"/>
                <w:color w:val="000000"/>
                <w:szCs w:val="21"/>
              </w:rPr>
            </w:pPr>
            <w:r>
              <w:rPr>
                <w:rFonts w:hint="eastAsia" w:ascii="宋体" w:hAnsi="宋体"/>
                <w:color w:val="000000"/>
                <w:szCs w:val="21"/>
              </w:rPr>
              <w:t>15</w:t>
            </w:r>
          </w:p>
        </w:tc>
        <w:tc>
          <w:tcPr>
            <w:tcW w:w="1196" w:type="pct"/>
            <w:tcBorders>
              <w:top w:val="single" w:color="auto" w:sz="4" w:space="0"/>
              <w:left w:val="single" w:color="auto" w:sz="4" w:space="0"/>
              <w:bottom w:val="single" w:color="auto" w:sz="4" w:space="0"/>
              <w:right w:val="single" w:color="auto" w:sz="4" w:space="0"/>
            </w:tcBorders>
            <w:noWrap/>
            <w:vAlign w:val="center"/>
          </w:tcPr>
          <w:p w14:paraId="00DC510D">
            <w:pPr>
              <w:pStyle w:val="13"/>
              <w:rPr>
                <w:rFonts w:ascii="宋体" w:hAnsi="宋体"/>
                <w:color w:val="000000"/>
                <w:szCs w:val="21"/>
              </w:rPr>
            </w:pPr>
          </w:p>
        </w:tc>
        <w:tc>
          <w:tcPr>
            <w:tcW w:w="1260" w:type="pct"/>
            <w:tcBorders>
              <w:top w:val="single" w:color="auto" w:sz="4" w:space="0"/>
              <w:left w:val="single" w:color="auto" w:sz="4" w:space="0"/>
              <w:bottom w:val="single" w:color="auto" w:sz="4" w:space="0"/>
              <w:right w:val="single" w:color="auto" w:sz="4" w:space="0"/>
            </w:tcBorders>
            <w:noWrap/>
            <w:vAlign w:val="center"/>
          </w:tcPr>
          <w:p w14:paraId="3BEC8C4A">
            <w:pPr>
              <w:pStyle w:val="24"/>
              <w:rPr>
                <w:rFonts w:ascii="宋体" w:hAnsi="宋体"/>
                <w:sz w:val="21"/>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645D06C">
            <w:pPr>
              <w:pStyle w:val="24"/>
              <w:rPr>
                <w:rFonts w:ascii="宋体" w:hAnsi="宋体"/>
                <w:sz w:val="21"/>
              </w:rPr>
            </w:pPr>
          </w:p>
        </w:tc>
        <w:tc>
          <w:tcPr>
            <w:tcW w:w="1476" w:type="pct"/>
            <w:tcBorders>
              <w:top w:val="single" w:color="auto" w:sz="4" w:space="0"/>
              <w:left w:val="single" w:color="auto" w:sz="4" w:space="0"/>
              <w:bottom w:val="single" w:color="auto" w:sz="4" w:space="0"/>
              <w:right w:val="single" w:color="auto" w:sz="4" w:space="0"/>
            </w:tcBorders>
            <w:noWrap/>
            <w:vAlign w:val="center"/>
          </w:tcPr>
          <w:p w14:paraId="74F09051">
            <w:pPr>
              <w:pStyle w:val="24"/>
              <w:rPr>
                <w:rFonts w:ascii="宋体" w:hAnsi="宋体"/>
                <w:sz w:val="21"/>
              </w:rPr>
            </w:pPr>
          </w:p>
        </w:tc>
      </w:tr>
    </w:tbl>
    <w:p w14:paraId="6F48967F">
      <w:pPr>
        <w:spacing w:line="360" w:lineRule="auto"/>
        <w:rPr>
          <w:rFonts w:ascii="宋体" w:hAnsi="宋体"/>
          <w:color w:val="000000"/>
          <w:szCs w:val="21"/>
          <w:lang w:val="en-GB"/>
        </w:rPr>
      </w:pPr>
      <w:r>
        <w:rPr>
          <w:rFonts w:hint="eastAsia" w:ascii="宋体" w:hAnsi="宋体"/>
          <w:color w:val="000000"/>
          <w:szCs w:val="21"/>
          <w:lang w:val="en-GB"/>
        </w:rPr>
        <w:t>注：请在“偏离说明”栏内扼要说明偏离情况，如无偏离则不需列明。</w:t>
      </w:r>
    </w:p>
    <w:p w14:paraId="67806A01">
      <w:pPr>
        <w:adjustRightInd w:val="0"/>
        <w:snapToGrid w:val="0"/>
        <w:spacing w:line="360" w:lineRule="auto"/>
        <w:rPr>
          <w:rFonts w:ascii="宋体" w:hAnsi="宋体"/>
          <w:color w:val="000000"/>
          <w:szCs w:val="21"/>
        </w:rPr>
      </w:pPr>
    </w:p>
    <w:p w14:paraId="23F6B6B5">
      <w:pPr>
        <w:adjustRightInd w:val="0"/>
        <w:snapToGrid w:val="0"/>
        <w:spacing w:line="360" w:lineRule="auto"/>
        <w:rPr>
          <w:rFonts w:ascii="宋体" w:hAnsi="宋体"/>
          <w:color w:val="000000"/>
          <w:szCs w:val="21"/>
        </w:rPr>
      </w:pPr>
    </w:p>
    <w:p w14:paraId="6AC68D6C">
      <w:pPr>
        <w:adjustRightInd w:val="0"/>
        <w:snapToGrid w:val="0"/>
        <w:spacing w:line="360" w:lineRule="auto"/>
        <w:rPr>
          <w:rFonts w:ascii="宋体" w:hAnsi="宋体"/>
          <w:color w:val="000000"/>
          <w:szCs w:val="21"/>
        </w:rPr>
      </w:pPr>
    </w:p>
    <w:p w14:paraId="52527C3C">
      <w:pPr>
        <w:adjustRightInd w:val="0"/>
        <w:snapToGrid w:val="0"/>
        <w:spacing w:line="360" w:lineRule="auto"/>
        <w:rPr>
          <w:rFonts w:ascii="宋体" w:hAnsi="宋体"/>
          <w:color w:val="000000"/>
          <w:szCs w:val="21"/>
          <w:u w:val="single"/>
        </w:rPr>
      </w:pPr>
      <w:r>
        <w:rPr>
          <w:rFonts w:hint="eastAsia" w:ascii="宋体" w:hAnsi="宋体"/>
          <w:color w:val="000000"/>
          <w:szCs w:val="21"/>
        </w:rPr>
        <w:t>报价供应商名称（盖章）：</w:t>
      </w:r>
    </w:p>
    <w:p w14:paraId="73FA5ABF">
      <w:pPr>
        <w:spacing w:line="360" w:lineRule="auto"/>
        <w:rPr>
          <w:rFonts w:ascii="宋体" w:hAnsi="宋体"/>
          <w:color w:val="000000"/>
          <w:szCs w:val="21"/>
        </w:rPr>
      </w:pPr>
      <w:r>
        <w:rPr>
          <w:rFonts w:hint="eastAsia" w:ascii="宋体" w:hAnsi="宋体"/>
          <w:color w:val="000000"/>
          <w:szCs w:val="21"/>
        </w:rPr>
        <w:t>日期：   年   月   日</w:t>
      </w:r>
    </w:p>
    <w:p w14:paraId="1AC36C01">
      <w:pPr>
        <w:tabs>
          <w:tab w:val="left" w:pos="540"/>
        </w:tabs>
        <w:spacing w:line="360" w:lineRule="auto"/>
        <w:rPr>
          <w:rFonts w:ascii="宋体" w:hAnsi="宋体"/>
          <w:b/>
          <w:color w:val="000000"/>
          <w:szCs w:val="21"/>
        </w:rPr>
      </w:pPr>
    </w:p>
    <w:p w14:paraId="79D77862">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color w:val="000000"/>
          <w:szCs w:val="21"/>
        </w:rPr>
        <w:br w:type="page"/>
      </w:r>
      <w:bookmarkStart w:id="12" w:name="_Toc278794818"/>
      <w:bookmarkStart w:id="13" w:name="_Toc104928865"/>
      <w:r>
        <w:rPr>
          <w:rFonts w:hint="eastAsia" w:ascii="宋体" w:hAnsi="宋体" w:eastAsia="宋体"/>
          <w:color w:val="000000"/>
          <w:sz w:val="21"/>
          <w:szCs w:val="21"/>
        </w:rPr>
        <w:t>实施计划</w:t>
      </w:r>
      <w:bookmarkEnd w:id="12"/>
      <w:bookmarkEnd w:id="13"/>
    </w:p>
    <w:p w14:paraId="6C0C3966">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7.1</w:t>
      </w:r>
      <w:r>
        <w:rPr>
          <w:rFonts w:hint="eastAsia" w:ascii="宋体" w:hAnsi="宋体" w:eastAsia="宋体"/>
          <w:color w:val="000000"/>
          <w:sz w:val="21"/>
          <w:szCs w:val="21"/>
        </w:rPr>
        <w:tab/>
      </w:r>
      <w:r>
        <w:rPr>
          <w:rFonts w:hint="eastAsia" w:ascii="宋体" w:hAnsi="宋体" w:eastAsia="宋体"/>
          <w:color w:val="000000"/>
          <w:sz w:val="21"/>
          <w:szCs w:val="21"/>
        </w:rPr>
        <w:t>服务方案</w:t>
      </w:r>
    </w:p>
    <w:p w14:paraId="684EF9D1">
      <w:pPr>
        <w:spacing w:line="360" w:lineRule="auto"/>
        <w:ind w:left="850" w:leftChars="405"/>
        <w:rPr>
          <w:rFonts w:ascii="宋体" w:hAnsi="宋体"/>
          <w:color w:val="000000"/>
          <w:szCs w:val="21"/>
        </w:rPr>
      </w:pPr>
      <w:r>
        <w:rPr>
          <w:rFonts w:hint="eastAsia" w:ascii="宋体" w:hAnsi="宋体"/>
          <w:color w:val="000000"/>
          <w:szCs w:val="21"/>
        </w:rPr>
        <w:t>供应商应按采购文件要求的内容和顺序，对完成整个项目提出相应的实施方案。对含糊不清或欠具体明确之处，评委会可视为供应商履约能力不足或响应不全。</w:t>
      </w:r>
    </w:p>
    <w:p w14:paraId="026EFC8E">
      <w:pPr>
        <w:spacing w:line="360" w:lineRule="auto"/>
        <w:ind w:left="850" w:leftChars="405"/>
        <w:rPr>
          <w:rFonts w:ascii="宋体" w:hAnsi="宋体"/>
          <w:color w:val="000000"/>
          <w:szCs w:val="21"/>
        </w:rPr>
      </w:pPr>
      <w:r>
        <w:rPr>
          <w:rFonts w:hint="eastAsia" w:ascii="宋体" w:hAnsi="宋体"/>
          <w:color w:val="000000"/>
          <w:szCs w:val="21"/>
        </w:rPr>
        <w:t>组织实施方案的内容应包括</w:t>
      </w:r>
      <w:r>
        <w:rPr>
          <w:rFonts w:hint="eastAsia" w:ascii="宋体" w:hAnsi="宋体"/>
          <w:color w:val="000000"/>
          <w:szCs w:val="21"/>
          <w:lang w:val="en-GB"/>
        </w:rPr>
        <w:t>：</w:t>
      </w:r>
    </w:p>
    <w:p w14:paraId="75745FA5">
      <w:pPr>
        <w:adjustRightInd w:val="0"/>
        <w:snapToGrid w:val="0"/>
        <w:spacing w:line="360" w:lineRule="auto"/>
        <w:rPr>
          <w:rFonts w:ascii="宋体" w:hAnsi="宋体"/>
          <w:color w:val="000000"/>
          <w:szCs w:val="21"/>
        </w:rPr>
      </w:pPr>
      <w:r>
        <w:rPr>
          <w:rFonts w:hint="eastAsia" w:ascii="宋体" w:hAnsi="宋体"/>
          <w:color w:val="000000"/>
          <w:szCs w:val="21"/>
          <w:lang w:val="en-GB"/>
        </w:rPr>
        <w:t>7.1.1</w:t>
      </w:r>
      <w:r>
        <w:rPr>
          <w:rFonts w:hint="eastAsia" w:ascii="宋体" w:hAnsi="宋体"/>
          <w:color w:val="000000"/>
          <w:szCs w:val="21"/>
          <w:lang w:val="en-GB"/>
        </w:rPr>
        <w:tab/>
      </w:r>
      <w:r>
        <w:rPr>
          <w:rFonts w:hint="eastAsia" w:ascii="宋体" w:hAnsi="宋体"/>
          <w:color w:val="000000"/>
          <w:szCs w:val="21"/>
        </w:rPr>
        <w:t>对项目的理解（项目概述、目标、服务范围、采购人的义务及配合条件）</w:t>
      </w:r>
    </w:p>
    <w:p w14:paraId="13EB41B4">
      <w:pPr>
        <w:adjustRightInd w:val="0"/>
        <w:snapToGrid w:val="0"/>
        <w:spacing w:line="360" w:lineRule="auto"/>
        <w:rPr>
          <w:rFonts w:ascii="宋体" w:hAnsi="宋体"/>
          <w:color w:val="000000"/>
          <w:szCs w:val="21"/>
        </w:rPr>
      </w:pPr>
      <w:r>
        <w:rPr>
          <w:rFonts w:hint="eastAsia" w:ascii="宋体" w:hAnsi="宋体"/>
          <w:color w:val="000000"/>
          <w:szCs w:val="21"/>
          <w:lang w:val="en-GB"/>
        </w:rPr>
        <w:t>7.1.2</w:t>
      </w:r>
      <w:r>
        <w:rPr>
          <w:rFonts w:hint="eastAsia" w:ascii="宋体" w:hAnsi="宋体"/>
          <w:color w:val="000000"/>
          <w:szCs w:val="21"/>
          <w:lang w:val="en-GB"/>
        </w:rPr>
        <w:tab/>
      </w:r>
      <w:r>
        <w:rPr>
          <w:rFonts w:hint="eastAsia" w:ascii="宋体" w:hAnsi="宋体"/>
          <w:color w:val="000000"/>
          <w:szCs w:val="21"/>
        </w:rPr>
        <w:t>针对本项目的组织实施方案</w:t>
      </w:r>
    </w:p>
    <w:p w14:paraId="01851C46">
      <w:pPr>
        <w:adjustRightInd w:val="0"/>
        <w:snapToGrid w:val="0"/>
        <w:spacing w:line="360" w:lineRule="auto"/>
        <w:rPr>
          <w:rFonts w:ascii="宋体" w:hAnsi="宋体"/>
          <w:color w:val="000000"/>
          <w:szCs w:val="21"/>
        </w:rPr>
      </w:pPr>
      <w:r>
        <w:rPr>
          <w:rFonts w:hint="eastAsia" w:ascii="宋体" w:hAnsi="宋体"/>
          <w:color w:val="000000"/>
          <w:szCs w:val="21"/>
          <w:lang w:val="en-GB"/>
        </w:rPr>
        <w:t>7.1.3</w:t>
      </w:r>
      <w:r>
        <w:rPr>
          <w:rFonts w:hint="eastAsia" w:ascii="宋体" w:hAnsi="宋体"/>
          <w:color w:val="000000"/>
          <w:szCs w:val="21"/>
          <w:lang w:val="en-GB"/>
        </w:rPr>
        <w:tab/>
      </w:r>
      <w:r>
        <w:rPr>
          <w:rFonts w:hint="eastAsia" w:ascii="宋体" w:hAnsi="宋体"/>
          <w:color w:val="000000"/>
          <w:szCs w:val="21"/>
        </w:rPr>
        <w:t>进度计划和保证项目完成的具体措施</w:t>
      </w:r>
    </w:p>
    <w:p w14:paraId="25CE4601">
      <w:pPr>
        <w:adjustRightInd w:val="0"/>
        <w:snapToGrid w:val="0"/>
        <w:spacing w:line="360" w:lineRule="auto"/>
        <w:rPr>
          <w:rFonts w:ascii="宋体" w:hAnsi="宋体"/>
          <w:color w:val="000000"/>
          <w:szCs w:val="21"/>
        </w:rPr>
      </w:pPr>
      <w:r>
        <w:rPr>
          <w:rFonts w:hint="eastAsia" w:ascii="宋体" w:hAnsi="宋体"/>
          <w:color w:val="000000"/>
          <w:szCs w:val="21"/>
          <w:lang w:val="en-GB"/>
        </w:rPr>
        <w:t>7.1.4</w:t>
      </w:r>
      <w:r>
        <w:rPr>
          <w:rFonts w:hint="eastAsia" w:ascii="宋体" w:hAnsi="宋体"/>
          <w:color w:val="000000"/>
          <w:szCs w:val="21"/>
          <w:lang w:val="en-GB"/>
        </w:rPr>
        <w:tab/>
      </w:r>
      <w:r>
        <w:rPr>
          <w:rFonts w:hint="eastAsia" w:ascii="宋体" w:hAnsi="宋体"/>
          <w:color w:val="000000"/>
          <w:szCs w:val="21"/>
        </w:rPr>
        <w:t>项目整体验收计划</w:t>
      </w:r>
    </w:p>
    <w:p w14:paraId="5F257097">
      <w:pPr>
        <w:adjustRightInd w:val="0"/>
        <w:snapToGrid w:val="0"/>
        <w:spacing w:line="360" w:lineRule="auto"/>
        <w:rPr>
          <w:rFonts w:ascii="宋体" w:hAnsi="宋体"/>
          <w:color w:val="000000"/>
          <w:szCs w:val="21"/>
        </w:rPr>
      </w:pPr>
      <w:r>
        <w:rPr>
          <w:rFonts w:hint="eastAsia" w:ascii="宋体" w:hAnsi="宋体"/>
          <w:color w:val="000000"/>
          <w:szCs w:val="21"/>
          <w:lang w:val="en-GB"/>
        </w:rPr>
        <w:t>7.1.5</w:t>
      </w:r>
      <w:r>
        <w:rPr>
          <w:rFonts w:hint="eastAsia" w:ascii="宋体" w:hAnsi="宋体"/>
          <w:color w:val="000000"/>
          <w:szCs w:val="21"/>
          <w:lang w:val="en-GB"/>
        </w:rPr>
        <w:tab/>
      </w:r>
      <w:r>
        <w:rPr>
          <w:rFonts w:hint="eastAsia" w:ascii="宋体" w:hAnsi="宋体"/>
          <w:color w:val="000000"/>
          <w:szCs w:val="21"/>
        </w:rPr>
        <w:t>培训计划</w:t>
      </w:r>
    </w:p>
    <w:p w14:paraId="4700F67A">
      <w:pPr>
        <w:adjustRightInd w:val="0"/>
        <w:snapToGrid w:val="0"/>
        <w:spacing w:line="360" w:lineRule="auto"/>
        <w:rPr>
          <w:rFonts w:ascii="宋体" w:hAnsi="宋体"/>
          <w:color w:val="000000"/>
          <w:szCs w:val="21"/>
        </w:rPr>
      </w:pPr>
      <w:r>
        <w:rPr>
          <w:rFonts w:hint="eastAsia" w:ascii="宋体" w:hAnsi="宋体"/>
          <w:color w:val="000000"/>
          <w:szCs w:val="21"/>
          <w:lang w:val="en-GB"/>
        </w:rPr>
        <w:t>7.1.6</w:t>
      </w:r>
      <w:r>
        <w:rPr>
          <w:rFonts w:hint="eastAsia" w:ascii="宋体" w:hAnsi="宋体"/>
          <w:color w:val="000000"/>
          <w:szCs w:val="21"/>
          <w:lang w:val="en-GB"/>
        </w:rPr>
        <w:tab/>
      </w:r>
      <w:r>
        <w:rPr>
          <w:rFonts w:hint="eastAsia" w:ascii="宋体" w:hAnsi="宋体"/>
          <w:color w:val="000000"/>
          <w:szCs w:val="21"/>
          <w:lang w:val="en-GB"/>
        </w:rPr>
        <w:t>供应商</w:t>
      </w:r>
      <w:r>
        <w:rPr>
          <w:rFonts w:hint="eastAsia" w:ascii="宋体" w:hAnsi="宋体"/>
          <w:color w:val="000000"/>
          <w:szCs w:val="21"/>
        </w:rPr>
        <w:t>认为必要说明的其它内容。</w:t>
      </w:r>
    </w:p>
    <w:p w14:paraId="3381F5B9">
      <w:pPr>
        <w:tabs>
          <w:tab w:val="left" w:pos="1322"/>
        </w:tabs>
        <w:spacing w:line="360" w:lineRule="auto"/>
        <w:rPr>
          <w:rFonts w:ascii="宋体" w:hAnsi="宋体"/>
          <w:color w:val="000000"/>
          <w:szCs w:val="21"/>
        </w:rPr>
      </w:pPr>
    </w:p>
    <w:p w14:paraId="655CE28F">
      <w:pPr>
        <w:tabs>
          <w:tab w:val="left" w:pos="1322"/>
        </w:tabs>
        <w:spacing w:line="360" w:lineRule="auto"/>
        <w:rPr>
          <w:rFonts w:ascii="宋体" w:hAnsi="宋体"/>
          <w:color w:val="000000"/>
          <w:szCs w:val="21"/>
        </w:rPr>
      </w:pPr>
    </w:p>
    <w:p w14:paraId="6F1B3A3A">
      <w:pPr>
        <w:tabs>
          <w:tab w:val="left" w:pos="1322"/>
        </w:tabs>
        <w:spacing w:line="360" w:lineRule="auto"/>
        <w:rPr>
          <w:rFonts w:ascii="宋体" w:hAnsi="宋体"/>
          <w:b/>
          <w:color w:val="000000"/>
          <w:szCs w:val="21"/>
        </w:rPr>
      </w:pPr>
    </w:p>
    <w:p w14:paraId="3B31C644">
      <w:pPr>
        <w:tabs>
          <w:tab w:val="left" w:pos="1322"/>
        </w:tabs>
        <w:spacing w:line="360" w:lineRule="auto"/>
        <w:rPr>
          <w:rFonts w:ascii="宋体" w:hAnsi="宋体"/>
          <w:b/>
          <w:color w:val="000000"/>
          <w:szCs w:val="21"/>
        </w:rPr>
      </w:pPr>
    </w:p>
    <w:p w14:paraId="7F863D0A">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7.2</w:t>
      </w:r>
      <w:r>
        <w:rPr>
          <w:rFonts w:hint="eastAsia" w:ascii="宋体" w:hAnsi="宋体" w:eastAsia="宋体"/>
          <w:color w:val="000000"/>
          <w:sz w:val="21"/>
          <w:szCs w:val="21"/>
        </w:rPr>
        <w:tab/>
      </w:r>
      <w:r>
        <w:rPr>
          <w:rFonts w:hint="eastAsia" w:ascii="宋体" w:hAnsi="宋体" w:eastAsia="宋体"/>
          <w:color w:val="000000"/>
          <w:sz w:val="21"/>
          <w:szCs w:val="21"/>
        </w:rPr>
        <w:t>项目人员安排</w:t>
      </w:r>
    </w:p>
    <w:p w14:paraId="7FA52A00">
      <w:pPr>
        <w:adjustRightInd w:val="0"/>
        <w:snapToGrid w:val="0"/>
        <w:spacing w:line="360" w:lineRule="auto"/>
        <w:rPr>
          <w:rFonts w:ascii="宋体" w:hAnsi="宋体"/>
          <w:color w:val="000000"/>
          <w:szCs w:val="21"/>
        </w:rPr>
      </w:pPr>
      <w:r>
        <w:rPr>
          <w:rFonts w:hint="eastAsia" w:ascii="宋体" w:hAnsi="宋体"/>
          <w:color w:val="000000"/>
          <w:szCs w:val="21"/>
          <w:lang w:val="en-GB"/>
        </w:rPr>
        <w:t>7.2.1</w:t>
      </w:r>
      <w:r>
        <w:rPr>
          <w:rFonts w:hint="eastAsia" w:ascii="宋体" w:hAnsi="宋体"/>
          <w:color w:val="000000"/>
          <w:szCs w:val="21"/>
          <w:lang w:val="en-GB"/>
        </w:rPr>
        <w:tab/>
      </w:r>
      <w:r>
        <w:rPr>
          <w:rFonts w:hint="eastAsia" w:ascii="宋体" w:hAnsi="宋体"/>
          <w:color w:val="000000"/>
          <w:szCs w:val="21"/>
        </w:rPr>
        <w:t>拟任执行管理及技术人员情况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829"/>
        <w:gridCol w:w="849"/>
        <w:gridCol w:w="2164"/>
        <w:gridCol w:w="638"/>
        <w:gridCol w:w="1073"/>
        <w:gridCol w:w="1073"/>
      </w:tblGrid>
      <w:tr w14:paraId="36F3B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noWrap/>
            <w:vAlign w:val="center"/>
          </w:tcPr>
          <w:p w14:paraId="707E27AF">
            <w:pPr>
              <w:jc w:val="center"/>
              <w:rPr>
                <w:rFonts w:ascii="宋体" w:hAnsi="宋体"/>
                <w:b/>
                <w:color w:val="000000"/>
                <w:szCs w:val="21"/>
              </w:rPr>
            </w:pPr>
            <w:r>
              <w:rPr>
                <w:rFonts w:hint="eastAsia" w:ascii="宋体" w:hAnsi="宋体"/>
                <w:b/>
                <w:color w:val="000000"/>
                <w:szCs w:val="21"/>
              </w:rPr>
              <w:t>职责分工</w:t>
            </w:r>
          </w:p>
        </w:tc>
        <w:tc>
          <w:tcPr>
            <w:tcW w:w="722" w:type="pct"/>
            <w:tcBorders>
              <w:top w:val="single" w:color="auto" w:sz="4" w:space="0"/>
              <w:left w:val="single" w:color="auto" w:sz="4" w:space="0"/>
              <w:bottom w:val="single" w:color="auto" w:sz="4" w:space="0"/>
              <w:right w:val="single" w:color="auto" w:sz="4" w:space="0"/>
            </w:tcBorders>
            <w:noWrap/>
            <w:vAlign w:val="center"/>
          </w:tcPr>
          <w:p w14:paraId="67445935">
            <w:pPr>
              <w:jc w:val="center"/>
              <w:rPr>
                <w:rFonts w:ascii="宋体" w:hAnsi="宋体"/>
                <w:b/>
                <w:color w:val="000000"/>
                <w:szCs w:val="21"/>
              </w:rPr>
            </w:pPr>
            <w:r>
              <w:rPr>
                <w:rFonts w:hint="eastAsia" w:ascii="宋体" w:hAnsi="宋体"/>
                <w:b/>
                <w:color w:val="000000"/>
                <w:szCs w:val="21"/>
              </w:rPr>
              <w:t>姓名</w:t>
            </w:r>
          </w:p>
        </w:tc>
        <w:tc>
          <w:tcPr>
            <w:tcW w:w="483" w:type="pct"/>
            <w:tcBorders>
              <w:top w:val="single" w:color="auto" w:sz="4" w:space="0"/>
              <w:left w:val="single" w:color="auto" w:sz="4" w:space="0"/>
              <w:bottom w:val="single" w:color="auto" w:sz="4" w:space="0"/>
              <w:right w:val="single" w:color="auto" w:sz="4" w:space="0"/>
            </w:tcBorders>
            <w:noWrap/>
            <w:vAlign w:val="center"/>
          </w:tcPr>
          <w:p w14:paraId="5B489453">
            <w:pPr>
              <w:jc w:val="center"/>
              <w:rPr>
                <w:rFonts w:ascii="宋体" w:hAnsi="宋体"/>
                <w:b/>
                <w:color w:val="000000"/>
                <w:szCs w:val="21"/>
              </w:rPr>
            </w:pPr>
            <w:r>
              <w:rPr>
                <w:rFonts w:hint="eastAsia" w:ascii="宋体" w:hAnsi="宋体"/>
                <w:b/>
                <w:color w:val="000000"/>
                <w:szCs w:val="21"/>
              </w:rPr>
              <w:t>现职务</w:t>
            </w:r>
          </w:p>
        </w:tc>
        <w:tc>
          <w:tcPr>
            <w:tcW w:w="1505" w:type="pct"/>
            <w:tcBorders>
              <w:top w:val="single" w:color="auto" w:sz="4" w:space="0"/>
              <w:left w:val="single" w:color="auto" w:sz="4" w:space="0"/>
              <w:bottom w:val="single" w:color="auto" w:sz="4" w:space="0"/>
              <w:right w:val="single" w:color="auto" w:sz="4" w:space="0"/>
            </w:tcBorders>
            <w:noWrap/>
            <w:vAlign w:val="center"/>
          </w:tcPr>
          <w:p w14:paraId="427AA7D9">
            <w:pPr>
              <w:jc w:val="center"/>
              <w:rPr>
                <w:rFonts w:ascii="宋体" w:hAnsi="宋体"/>
                <w:b/>
                <w:color w:val="000000"/>
                <w:szCs w:val="21"/>
              </w:rPr>
            </w:pPr>
            <w:r>
              <w:rPr>
                <w:rFonts w:hint="eastAsia" w:ascii="宋体" w:hAnsi="宋体"/>
                <w:b/>
                <w:color w:val="000000"/>
                <w:szCs w:val="21"/>
              </w:rPr>
              <w:t>曾主持/参与的</w:t>
            </w:r>
            <w:r>
              <w:rPr>
                <w:rFonts w:hint="eastAsia" w:ascii="宋体" w:hAnsi="宋体"/>
                <w:b/>
                <w:color w:val="000000"/>
                <w:szCs w:val="21"/>
              </w:rPr>
              <w:br w:type="textWrapping"/>
            </w:r>
            <w:r>
              <w:rPr>
                <w:rFonts w:hint="eastAsia" w:ascii="宋体" w:hAnsi="宋体"/>
                <w:b/>
                <w:color w:val="000000"/>
                <w:szCs w:val="21"/>
              </w:rPr>
              <w:t>同类项目经历</w:t>
            </w:r>
          </w:p>
        </w:tc>
        <w:tc>
          <w:tcPr>
            <w:tcW w:w="387" w:type="pct"/>
            <w:tcBorders>
              <w:top w:val="single" w:color="auto" w:sz="4" w:space="0"/>
              <w:left w:val="single" w:color="auto" w:sz="4" w:space="0"/>
              <w:bottom w:val="single" w:color="auto" w:sz="4" w:space="0"/>
              <w:right w:val="single" w:color="auto" w:sz="4" w:space="0"/>
            </w:tcBorders>
            <w:noWrap/>
            <w:vAlign w:val="center"/>
          </w:tcPr>
          <w:p w14:paraId="2B78E06B">
            <w:pPr>
              <w:jc w:val="center"/>
              <w:rPr>
                <w:rFonts w:ascii="宋体" w:hAnsi="宋体"/>
                <w:b/>
                <w:color w:val="000000"/>
                <w:szCs w:val="21"/>
              </w:rPr>
            </w:pPr>
            <w:r>
              <w:rPr>
                <w:rFonts w:hint="eastAsia" w:ascii="宋体" w:hAnsi="宋体"/>
                <w:b/>
                <w:color w:val="000000"/>
                <w:szCs w:val="21"/>
              </w:rPr>
              <w:t>职称</w:t>
            </w:r>
          </w:p>
        </w:tc>
        <w:tc>
          <w:tcPr>
            <w:tcW w:w="387" w:type="pct"/>
            <w:tcBorders>
              <w:top w:val="single" w:color="auto" w:sz="4" w:space="0"/>
              <w:left w:val="single" w:color="auto" w:sz="4" w:space="0"/>
              <w:bottom w:val="single" w:color="auto" w:sz="4" w:space="0"/>
              <w:right w:val="single" w:color="auto" w:sz="4" w:space="0"/>
            </w:tcBorders>
            <w:noWrap/>
            <w:vAlign w:val="center"/>
          </w:tcPr>
          <w:p w14:paraId="2EBE76C9">
            <w:pPr>
              <w:ind w:firstLine="12"/>
              <w:jc w:val="center"/>
              <w:rPr>
                <w:rFonts w:ascii="宋体" w:hAnsi="宋体"/>
                <w:b/>
                <w:color w:val="000000"/>
                <w:szCs w:val="21"/>
              </w:rPr>
            </w:pPr>
            <w:r>
              <w:rPr>
                <w:rFonts w:hint="eastAsia" w:ascii="宋体" w:hAnsi="宋体"/>
                <w:b/>
                <w:color w:val="000000"/>
                <w:szCs w:val="21"/>
              </w:rPr>
              <w:t>专业工龄</w:t>
            </w:r>
          </w:p>
        </w:tc>
        <w:tc>
          <w:tcPr>
            <w:tcW w:w="870" w:type="pct"/>
            <w:tcBorders>
              <w:top w:val="single" w:color="auto" w:sz="4" w:space="0"/>
              <w:left w:val="single" w:color="auto" w:sz="4" w:space="0"/>
              <w:bottom w:val="single" w:color="auto" w:sz="4" w:space="0"/>
              <w:right w:val="single" w:color="auto" w:sz="4" w:space="0"/>
            </w:tcBorders>
            <w:noWrap/>
            <w:vAlign w:val="center"/>
          </w:tcPr>
          <w:p w14:paraId="466C8D09">
            <w:pPr>
              <w:ind w:firstLine="12"/>
              <w:jc w:val="center"/>
              <w:rPr>
                <w:rFonts w:ascii="宋体" w:hAnsi="宋体"/>
                <w:b/>
                <w:color w:val="000000"/>
                <w:szCs w:val="21"/>
              </w:rPr>
            </w:pPr>
            <w:r>
              <w:rPr>
                <w:rFonts w:hint="eastAsia" w:ascii="宋体" w:hAnsi="宋体"/>
                <w:b/>
                <w:color w:val="000000"/>
                <w:szCs w:val="21"/>
              </w:rPr>
              <w:t>联系电话</w:t>
            </w:r>
          </w:p>
        </w:tc>
      </w:tr>
      <w:tr w14:paraId="61FE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noWrap/>
            <w:vAlign w:val="center"/>
          </w:tcPr>
          <w:p w14:paraId="19FE1A44">
            <w:pPr>
              <w:rPr>
                <w:rFonts w:ascii="宋体" w:hAnsi="宋体"/>
                <w:color w:val="000000"/>
                <w:szCs w:val="21"/>
              </w:rPr>
            </w:pPr>
            <w:r>
              <w:rPr>
                <w:rFonts w:hint="eastAsia" w:ascii="宋体" w:hAnsi="宋体"/>
                <w:color w:val="000000"/>
                <w:szCs w:val="21"/>
              </w:rPr>
              <w:t>总负责人</w:t>
            </w:r>
          </w:p>
        </w:tc>
        <w:tc>
          <w:tcPr>
            <w:tcW w:w="722" w:type="pct"/>
            <w:tcBorders>
              <w:top w:val="single" w:color="auto" w:sz="4" w:space="0"/>
              <w:left w:val="single" w:color="auto" w:sz="4" w:space="0"/>
              <w:bottom w:val="nil"/>
              <w:right w:val="single" w:color="auto" w:sz="4" w:space="0"/>
            </w:tcBorders>
            <w:noWrap/>
            <w:vAlign w:val="center"/>
          </w:tcPr>
          <w:p w14:paraId="5B6154CA">
            <w:pPr>
              <w:jc w:val="center"/>
              <w:rPr>
                <w:rFonts w:ascii="宋体" w:hAnsi="宋体"/>
                <w:color w:val="000000"/>
                <w:szCs w:val="21"/>
              </w:rPr>
            </w:pPr>
          </w:p>
        </w:tc>
        <w:tc>
          <w:tcPr>
            <w:tcW w:w="483" w:type="pct"/>
            <w:tcBorders>
              <w:top w:val="single" w:color="auto" w:sz="4" w:space="0"/>
              <w:left w:val="single" w:color="auto" w:sz="4" w:space="0"/>
              <w:bottom w:val="nil"/>
              <w:right w:val="single" w:color="auto" w:sz="4" w:space="0"/>
            </w:tcBorders>
            <w:noWrap/>
            <w:vAlign w:val="center"/>
          </w:tcPr>
          <w:p w14:paraId="4B1DAB8E">
            <w:pPr>
              <w:jc w:val="center"/>
              <w:rPr>
                <w:rFonts w:ascii="宋体" w:hAnsi="宋体"/>
                <w:color w:val="000000"/>
                <w:szCs w:val="21"/>
              </w:rPr>
            </w:pPr>
          </w:p>
        </w:tc>
        <w:tc>
          <w:tcPr>
            <w:tcW w:w="1505" w:type="pct"/>
            <w:tcBorders>
              <w:top w:val="single" w:color="auto" w:sz="4" w:space="0"/>
              <w:left w:val="single" w:color="auto" w:sz="4" w:space="0"/>
              <w:bottom w:val="nil"/>
              <w:right w:val="single" w:color="auto" w:sz="4" w:space="0"/>
            </w:tcBorders>
            <w:noWrap/>
            <w:vAlign w:val="center"/>
          </w:tcPr>
          <w:p w14:paraId="21656D44">
            <w:pPr>
              <w:pStyle w:val="23"/>
              <w:keepNext w:val="0"/>
              <w:adjustRightInd/>
              <w:spacing w:before="0" w:after="0" w:line="240" w:lineRule="auto"/>
              <w:rPr>
                <w:rFonts w:ascii="宋体" w:hAnsi="宋体"/>
                <w:color w:val="000000"/>
                <w:spacing w:val="0"/>
                <w:kern w:val="2"/>
                <w:sz w:val="21"/>
                <w:szCs w:val="21"/>
              </w:rPr>
            </w:pPr>
          </w:p>
        </w:tc>
        <w:tc>
          <w:tcPr>
            <w:tcW w:w="387" w:type="pct"/>
            <w:tcBorders>
              <w:top w:val="single" w:color="auto" w:sz="4" w:space="0"/>
              <w:left w:val="single" w:color="auto" w:sz="4" w:space="0"/>
              <w:bottom w:val="nil"/>
              <w:right w:val="single" w:color="auto" w:sz="4" w:space="0"/>
            </w:tcBorders>
            <w:noWrap/>
            <w:vAlign w:val="center"/>
          </w:tcPr>
          <w:p w14:paraId="7C6FF170">
            <w:pPr>
              <w:jc w:val="center"/>
              <w:rPr>
                <w:rFonts w:ascii="宋体" w:hAnsi="宋体"/>
                <w:color w:val="000000"/>
                <w:szCs w:val="21"/>
              </w:rPr>
            </w:pPr>
          </w:p>
        </w:tc>
        <w:tc>
          <w:tcPr>
            <w:tcW w:w="387" w:type="pct"/>
            <w:tcBorders>
              <w:top w:val="single" w:color="auto" w:sz="4" w:space="0"/>
              <w:left w:val="single" w:color="auto" w:sz="4" w:space="0"/>
              <w:bottom w:val="nil"/>
              <w:right w:val="single" w:color="auto" w:sz="4" w:space="0"/>
            </w:tcBorders>
            <w:noWrap/>
            <w:vAlign w:val="center"/>
          </w:tcPr>
          <w:p w14:paraId="04CFF628">
            <w:pPr>
              <w:ind w:firstLine="12"/>
              <w:jc w:val="center"/>
              <w:rPr>
                <w:rFonts w:ascii="宋体" w:hAnsi="宋体"/>
                <w:color w:val="000000"/>
                <w:szCs w:val="21"/>
              </w:rPr>
            </w:pPr>
          </w:p>
        </w:tc>
        <w:tc>
          <w:tcPr>
            <w:tcW w:w="870" w:type="pct"/>
            <w:tcBorders>
              <w:top w:val="single" w:color="auto" w:sz="4" w:space="0"/>
              <w:left w:val="single" w:color="auto" w:sz="4" w:space="0"/>
              <w:bottom w:val="nil"/>
              <w:right w:val="single" w:color="auto" w:sz="4" w:space="0"/>
            </w:tcBorders>
            <w:noWrap/>
            <w:vAlign w:val="center"/>
          </w:tcPr>
          <w:p w14:paraId="47923D87">
            <w:pPr>
              <w:ind w:firstLine="12"/>
              <w:jc w:val="center"/>
              <w:rPr>
                <w:rFonts w:ascii="宋体" w:hAnsi="宋体"/>
                <w:color w:val="000000"/>
                <w:szCs w:val="21"/>
              </w:rPr>
            </w:pPr>
          </w:p>
        </w:tc>
      </w:tr>
      <w:tr w14:paraId="29980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noWrap/>
            <w:vAlign w:val="center"/>
          </w:tcPr>
          <w:p w14:paraId="3CE87682">
            <w:pPr>
              <w:rPr>
                <w:rFonts w:ascii="宋体" w:hAnsi="宋体"/>
                <w:color w:val="000000"/>
                <w:szCs w:val="21"/>
              </w:rPr>
            </w:pPr>
            <w:r>
              <w:rPr>
                <w:rFonts w:hint="eastAsia" w:ascii="宋体" w:hAnsi="宋体"/>
                <w:color w:val="000000"/>
                <w:szCs w:val="21"/>
              </w:rPr>
              <w:t>其他主要技术人员</w:t>
            </w:r>
          </w:p>
        </w:tc>
        <w:tc>
          <w:tcPr>
            <w:tcW w:w="722" w:type="pct"/>
            <w:tcBorders>
              <w:top w:val="single" w:color="auto" w:sz="4" w:space="0"/>
              <w:left w:val="single" w:color="auto" w:sz="4" w:space="0"/>
              <w:bottom w:val="single" w:color="auto" w:sz="4" w:space="0"/>
              <w:right w:val="single" w:color="auto" w:sz="4" w:space="0"/>
            </w:tcBorders>
            <w:noWrap/>
            <w:vAlign w:val="center"/>
          </w:tcPr>
          <w:p w14:paraId="5920870D">
            <w:pPr>
              <w:jc w:val="center"/>
              <w:rPr>
                <w:rFonts w:ascii="宋体" w:hAnsi="宋体"/>
                <w:color w:val="000000"/>
                <w:szCs w:val="21"/>
              </w:rPr>
            </w:pPr>
          </w:p>
        </w:tc>
        <w:tc>
          <w:tcPr>
            <w:tcW w:w="483" w:type="pct"/>
            <w:tcBorders>
              <w:top w:val="single" w:color="auto" w:sz="4" w:space="0"/>
              <w:left w:val="single" w:color="auto" w:sz="4" w:space="0"/>
              <w:bottom w:val="single" w:color="auto" w:sz="4" w:space="0"/>
              <w:right w:val="single" w:color="auto" w:sz="4" w:space="0"/>
            </w:tcBorders>
            <w:noWrap/>
            <w:vAlign w:val="center"/>
          </w:tcPr>
          <w:p w14:paraId="24C0A104">
            <w:pPr>
              <w:jc w:val="center"/>
              <w:rPr>
                <w:rFonts w:ascii="宋体" w:hAnsi="宋体"/>
                <w:color w:val="000000"/>
                <w:szCs w:val="21"/>
              </w:rPr>
            </w:pPr>
          </w:p>
        </w:tc>
        <w:tc>
          <w:tcPr>
            <w:tcW w:w="1505" w:type="pct"/>
            <w:tcBorders>
              <w:top w:val="single" w:color="auto" w:sz="4" w:space="0"/>
              <w:left w:val="single" w:color="auto" w:sz="4" w:space="0"/>
              <w:bottom w:val="single" w:color="auto" w:sz="4" w:space="0"/>
              <w:right w:val="single" w:color="auto" w:sz="4" w:space="0"/>
            </w:tcBorders>
            <w:noWrap/>
            <w:vAlign w:val="center"/>
          </w:tcPr>
          <w:p w14:paraId="16B1DBBF">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24BDE462">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4C998B4B">
            <w:pPr>
              <w:jc w:val="center"/>
              <w:rPr>
                <w:rFonts w:ascii="宋体" w:hAnsi="宋体"/>
                <w:color w:val="000000"/>
                <w:szCs w:val="21"/>
              </w:rPr>
            </w:pPr>
          </w:p>
        </w:tc>
        <w:tc>
          <w:tcPr>
            <w:tcW w:w="870" w:type="pct"/>
            <w:tcBorders>
              <w:top w:val="single" w:color="auto" w:sz="4" w:space="0"/>
              <w:left w:val="single" w:color="auto" w:sz="4" w:space="0"/>
              <w:bottom w:val="single" w:color="auto" w:sz="4" w:space="0"/>
              <w:right w:val="single" w:color="auto" w:sz="4" w:space="0"/>
            </w:tcBorders>
            <w:noWrap/>
            <w:vAlign w:val="center"/>
          </w:tcPr>
          <w:p w14:paraId="2096883D">
            <w:pPr>
              <w:jc w:val="center"/>
              <w:rPr>
                <w:rFonts w:ascii="宋体" w:hAnsi="宋体"/>
                <w:color w:val="000000"/>
                <w:szCs w:val="21"/>
              </w:rPr>
            </w:pPr>
          </w:p>
        </w:tc>
      </w:tr>
      <w:tr w14:paraId="4D29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noWrap/>
            <w:vAlign w:val="center"/>
          </w:tcPr>
          <w:p w14:paraId="0C9D5F18">
            <w:pPr>
              <w:widowControl/>
              <w:jc w:val="left"/>
              <w:rPr>
                <w:rFonts w:ascii="宋体" w:hAnsi="宋体"/>
                <w:color w:val="000000"/>
                <w:szCs w:val="21"/>
              </w:rPr>
            </w:pPr>
          </w:p>
        </w:tc>
        <w:tc>
          <w:tcPr>
            <w:tcW w:w="722" w:type="pct"/>
            <w:tcBorders>
              <w:top w:val="single" w:color="auto" w:sz="4" w:space="0"/>
              <w:left w:val="single" w:color="auto" w:sz="4" w:space="0"/>
              <w:bottom w:val="single" w:color="auto" w:sz="4" w:space="0"/>
              <w:right w:val="single" w:color="auto" w:sz="4" w:space="0"/>
            </w:tcBorders>
            <w:noWrap/>
            <w:vAlign w:val="center"/>
          </w:tcPr>
          <w:p w14:paraId="175C9D07">
            <w:pPr>
              <w:jc w:val="center"/>
              <w:rPr>
                <w:rFonts w:ascii="宋体" w:hAnsi="宋体"/>
                <w:color w:val="000000"/>
                <w:szCs w:val="21"/>
              </w:rPr>
            </w:pPr>
          </w:p>
        </w:tc>
        <w:tc>
          <w:tcPr>
            <w:tcW w:w="483" w:type="pct"/>
            <w:tcBorders>
              <w:top w:val="single" w:color="auto" w:sz="4" w:space="0"/>
              <w:left w:val="single" w:color="auto" w:sz="4" w:space="0"/>
              <w:bottom w:val="single" w:color="auto" w:sz="4" w:space="0"/>
              <w:right w:val="single" w:color="auto" w:sz="4" w:space="0"/>
            </w:tcBorders>
            <w:noWrap/>
            <w:vAlign w:val="center"/>
          </w:tcPr>
          <w:p w14:paraId="65489AAA">
            <w:pPr>
              <w:jc w:val="center"/>
              <w:rPr>
                <w:rFonts w:ascii="宋体" w:hAnsi="宋体"/>
                <w:color w:val="000000"/>
                <w:szCs w:val="21"/>
              </w:rPr>
            </w:pPr>
          </w:p>
        </w:tc>
        <w:tc>
          <w:tcPr>
            <w:tcW w:w="1505" w:type="pct"/>
            <w:tcBorders>
              <w:top w:val="single" w:color="auto" w:sz="4" w:space="0"/>
              <w:left w:val="single" w:color="auto" w:sz="4" w:space="0"/>
              <w:bottom w:val="single" w:color="auto" w:sz="4" w:space="0"/>
              <w:right w:val="single" w:color="auto" w:sz="4" w:space="0"/>
            </w:tcBorders>
            <w:noWrap/>
            <w:vAlign w:val="center"/>
          </w:tcPr>
          <w:p w14:paraId="28EFB154">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21E188DE">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5F6488F5">
            <w:pPr>
              <w:jc w:val="center"/>
              <w:rPr>
                <w:rFonts w:ascii="宋体" w:hAnsi="宋体"/>
                <w:color w:val="000000"/>
                <w:szCs w:val="21"/>
              </w:rPr>
            </w:pPr>
          </w:p>
        </w:tc>
        <w:tc>
          <w:tcPr>
            <w:tcW w:w="870" w:type="pct"/>
            <w:tcBorders>
              <w:top w:val="single" w:color="auto" w:sz="4" w:space="0"/>
              <w:left w:val="single" w:color="auto" w:sz="4" w:space="0"/>
              <w:bottom w:val="single" w:color="auto" w:sz="4" w:space="0"/>
              <w:right w:val="single" w:color="auto" w:sz="4" w:space="0"/>
            </w:tcBorders>
            <w:noWrap/>
            <w:vAlign w:val="center"/>
          </w:tcPr>
          <w:p w14:paraId="245A911B">
            <w:pPr>
              <w:jc w:val="center"/>
              <w:rPr>
                <w:rFonts w:ascii="宋体" w:hAnsi="宋体"/>
                <w:color w:val="000000"/>
                <w:szCs w:val="21"/>
              </w:rPr>
            </w:pPr>
          </w:p>
        </w:tc>
      </w:tr>
      <w:tr w14:paraId="1DD3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noWrap/>
            <w:vAlign w:val="center"/>
          </w:tcPr>
          <w:p w14:paraId="42B080CF">
            <w:pPr>
              <w:widowControl/>
              <w:jc w:val="left"/>
              <w:rPr>
                <w:rFonts w:ascii="宋体" w:hAnsi="宋体"/>
                <w:color w:val="000000"/>
                <w:szCs w:val="21"/>
              </w:rPr>
            </w:pPr>
          </w:p>
        </w:tc>
        <w:tc>
          <w:tcPr>
            <w:tcW w:w="722" w:type="pct"/>
            <w:tcBorders>
              <w:top w:val="single" w:color="auto" w:sz="4" w:space="0"/>
              <w:left w:val="single" w:color="auto" w:sz="4" w:space="0"/>
              <w:bottom w:val="single" w:color="auto" w:sz="4" w:space="0"/>
              <w:right w:val="single" w:color="auto" w:sz="4" w:space="0"/>
            </w:tcBorders>
            <w:noWrap/>
            <w:vAlign w:val="center"/>
          </w:tcPr>
          <w:p w14:paraId="0115F324">
            <w:pPr>
              <w:jc w:val="center"/>
              <w:rPr>
                <w:rFonts w:ascii="宋体" w:hAnsi="宋体"/>
                <w:color w:val="000000"/>
                <w:szCs w:val="21"/>
              </w:rPr>
            </w:pPr>
          </w:p>
        </w:tc>
        <w:tc>
          <w:tcPr>
            <w:tcW w:w="483" w:type="pct"/>
            <w:tcBorders>
              <w:top w:val="single" w:color="auto" w:sz="4" w:space="0"/>
              <w:left w:val="single" w:color="auto" w:sz="4" w:space="0"/>
              <w:bottom w:val="single" w:color="auto" w:sz="4" w:space="0"/>
              <w:right w:val="single" w:color="auto" w:sz="4" w:space="0"/>
            </w:tcBorders>
            <w:noWrap/>
            <w:vAlign w:val="center"/>
          </w:tcPr>
          <w:p w14:paraId="417F1B53">
            <w:pPr>
              <w:jc w:val="center"/>
              <w:rPr>
                <w:rFonts w:ascii="宋体" w:hAnsi="宋体"/>
                <w:color w:val="000000"/>
                <w:szCs w:val="21"/>
              </w:rPr>
            </w:pPr>
          </w:p>
        </w:tc>
        <w:tc>
          <w:tcPr>
            <w:tcW w:w="1505" w:type="pct"/>
            <w:tcBorders>
              <w:top w:val="single" w:color="auto" w:sz="4" w:space="0"/>
              <w:left w:val="single" w:color="auto" w:sz="4" w:space="0"/>
              <w:bottom w:val="single" w:color="auto" w:sz="4" w:space="0"/>
              <w:right w:val="single" w:color="auto" w:sz="4" w:space="0"/>
            </w:tcBorders>
            <w:noWrap/>
            <w:vAlign w:val="center"/>
          </w:tcPr>
          <w:p w14:paraId="7FCBC0D5">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3B94F673">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4814F854">
            <w:pPr>
              <w:jc w:val="center"/>
              <w:rPr>
                <w:rFonts w:ascii="宋体" w:hAnsi="宋体"/>
                <w:color w:val="000000"/>
                <w:szCs w:val="21"/>
              </w:rPr>
            </w:pPr>
          </w:p>
        </w:tc>
        <w:tc>
          <w:tcPr>
            <w:tcW w:w="870" w:type="pct"/>
            <w:tcBorders>
              <w:top w:val="single" w:color="auto" w:sz="4" w:space="0"/>
              <w:left w:val="single" w:color="auto" w:sz="4" w:space="0"/>
              <w:bottom w:val="single" w:color="auto" w:sz="4" w:space="0"/>
              <w:right w:val="single" w:color="auto" w:sz="4" w:space="0"/>
            </w:tcBorders>
            <w:noWrap/>
            <w:vAlign w:val="center"/>
          </w:tcPr>
          <w:p w14:paraId="7A2CDD40">
            <w:pPr>
              <w:jc w:val="center"/>
              <w:rPr>
                <w:rFonts w:ascii="宋体" w:hAnsi="宋体"/>
                <w:color w:val="000000"/>
                <w:szCs w:val="21"/>
              </w:rPr>
            </w:pPr>
          </w:p>
        </w:tc>
      </w:tr>
      <w:tr w14:paraId="7425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noWrap/>
            <w:vAlign w:val="center"/>
          </w:tcPr>
          <w:p w14:paraId="117DFC0D">
            <w:pPr>
              <w:widowControl/>
              <w:jc w:val="left"/>
              <w:rPr>
                <w:rFonts w:ascii="宋体" w:hAnsi="宋体"/>
                <w:color w:val="000000"/>
                <w:szCs w:val="21"/>
              </w:rPr>
            </w:pPr>
          </w:p>
        </w:tc>
        <w:tc>
          <w:tcPr>
            <w:tcW w:w="722" w:type="pct"/>
            <w:tcBorders>
              <w:top w:val="single" w:color="auto" w:sz="4" w:space="0"/>
              <w:left w:val="single" w:color="auto" w:sz="4" w:space="0"/>
              <w:bottom w:val="single" w:color="auto" w:sz="4" w:space="0"/>
              <w:right w:val="single" w:color="auto" w:sz="4" w:space="0"/>
            </w:tcBorders>
            <w:noWrap/>
            <w:vAlign w:val="center"/>
          </w:tcPr>
          <w:p w14:paraId="216A1015">
            <w:pPr>
              <w:jc w:val="center"/>
              <w:rPr>
                <w:rFonts w:ascii="宋体" w:hAnsi="宋体"/>
                <w:color w:val="000000"/>
                <w:szCs w:val="21"/>
              </w:rPr>
            </w:pPr>
          </w:p>
        </w:tc>
        <w:tc>
          <w:tcPr>
            <w:tcW w:w="483" w:type="pct"/>
            <w:tcBorders>
              <w:top w:val="single" w:color="auto" w:sz="4" w:space="0"/>
              <w:left w:val="single" w:color="auto" w:sz="4" w:space="0"/>
              <w:bottom w:val="single" w:color="auto" w:sz="4" w:space="0"/>
              <w:right w:val="single" w:color="auto" w:sz="4" w:space="0"/>
            </w:tcBorders>
            <w:noWrap/>
            <w:vAlign w:val="center"/>
          </w:tcPr>
          <w:p w14:paraId="2512EDAC">
            <w:pPr>
              <w:jc w:val="center"/>
              <w:rPr>
                <w:rFonts w:ascii="宋体" w:hAnsi="宋体"/>
                <w:color w:val="000000"/>
                <w:szCs w:val="21"/>
              </w:rPr>
            </w:pPr>
          </w:p>
        </w:tc>
        <w:tc>
          <w:tcPr>
            <w:tcW w:w="1505" w:type="pct"/>
            <w:tcBorders>
              <w:top w:val="single" w:color="auto" w:sz="4" w:space="0"/>
              <w:left w:val="single" w:color="auto" w:sz="4" w:space="0"/>
              <w:bottom w:val="single" w:color="auto" w:sz="4" w:space="0"/>
              <w:right w:val="single" w:color="auto" w:sz="4" w:space="0"/>
            </w:tcBorders>
            <w:noWrap/>
            <w:vAlign w:val="center"/>
          </w:tcPr>
          <w:p w14:paraId="1FCF2B48">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77AD1EBB">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7942DA5E">
            <w:pPr>
              <w:jc w:val="center"/>
              <w:rPr>
                <w:rFonts w:ascii="宋体" w:hAnsi="宋体"/>
                <w:color w:val="000000"/>
                <w:szCs w:val="21"/>
              </w:rPr>
            </w:pPr>
          </w:p>
        </w:tc>
        <w:tc>
          <w:tcPr>
            <w:tcW w:w="870" w:type="pct"/>
            <w:tcBorders>
              <w:top w:val="single" w:color="auto" w:sz="4" w:space="0"/>
              <w:left w:val="single" w:color="auto" w:sz="4" w:space="0"/>
              <w:bottom w:val="single" w:color="auto" w:sz="4" w:space="0"/>
              <w:right w:val="single" w:color="auto" w:sz="4" w:space="0"/>
            </w:tcBorders>
            <w:noWrap/>
            <w:vAlign w:val="center"/>
          </w:tcPr>
          <w:p w14:paraId="0D6B9A25">
            <w:pPr>
              <w:jc w:val="center"/>
              <w:rPr>
                <w:rFonts w:ascii="宋体" w:hAnsi="宋体"/>
                <w:color w:val="000000"/>
                <w:szCs w:val="21"/>
              </w:rPr>
            </w:pPr>
          </w:p>
        </w:tc>
      </w:tr>
      <w:tr w14:paraId="5EF6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noWrap/>
            <w:vAlign w:val="center"/>
          </w:tcPr>
          <w:p w14:paraId="2AE449F6">
            <w:pPr>
              <w:widowControl/>
              <w:jc w:val="left"/>
              <w:rPr>
                <w:rFonts w:ascii="宋体" w:hAnsi="宋体"/>
                <w:color w:val="000000"/>
                <w:szCs w:val="21"/>
              </w:rPr>
            </w:pPr>
          </w:p>
        </w:tc>
        <w:tc>
          <w:tcPr>
            <w:tcW w:w="722" w:type="pct"/>
            <w:tcBorders>
              <w:top w:val="single" w:color="auto" w:sz="4" w:space="0"/>
              <w:left w:val="single" w:color="auto" w:sz="4" w:space="0"/>
              <w:bottom w:val="single" w:color="auto" w:sz="4" w:space="0"/>
              <w:right w:val="single" w:color="auto" w:sz="4" w:space="0"/>
            </w:tcBorders>
            <w:noWrap/>
            <w:vAlign w:val="center"/>
          </w:tcPr>
          <w:p w14:paraId="54556BDA">
            <w:pPr>
              <w:jc w:val="center"/>
              <w:rPr>
                <w:rFonts w:ascii="宋体" w:hAnsi="宋体"/>
                <w:color w:val="000000"/>
                <w:szCs w:val="21"/>
              </w:rPr>
            </w:pPr>
            <w:r>
              <w:rPr>
                <w:rFonts w:hint="eastAsia" w:ascii="宋体" w:hAnsi="宋体"/>
                <w:color w:val="000000"/>
                <w:szCs w:val="21"/>
              </w:rPr>
              <w:t>…</w:t>
            </w:r>
          </w:p>
        </w:tc>
        <w:tc>
          <w:tcPr>
            <w:tcW w:w="483" w:type="pct"/>
            <w:tcBorders>
              <w:top w:val="single" w:color="auto" w:sz="4" w:space="0"/>
              <w:left w:val="single" w:color="auto" w:sz="4" w:space="0"/>
              <w:bottom w:val="single" w:color="auto" w:sz="4" w:space="0"/>
              <w:right w:val="single" w:color="auto" w:sz="4" w:space="0"/>
            </w:tcBorders>
            <w:noWrap/>
            <w:vAlign w:val="center"/>
          </w:tcPr>
          <w:p w14:paraId="34B05D4B">
            <w:pPr>
              <w:jc w:val="center"/>
              <w:rPr>
                <w:rFonts w:ascii="宋体" w:hAnsi="宋体"/>
                <w:color w:val="000000"/>
                <w:szCs w:val="21"/>
              </w:rPr>
            </w:pPr>
          </w:p>
        </w:tc>
        <w:tc>
          <w:tcPr>
            <w:tcW w:w="1505" w:type="pct"/>
            <w:tcBorders>
              <w:top w:val="single" w:color="auto" w:sz="4" w:space="0"/>
              <w:left w:val="single" w:color="auto" w:sz="4" w:space="0"/>
              <w:bottom w:val="single" w:color="auto" w:sz="4" w:space="0"/>
              <w:right w:val="single" w:color="auto" w:sz="4" w:space="0"/>
            </w:tcBorders>
            <w:noWrap/>
            <w:vAlign w:val="center"/>
          </w:tcPr>
          <w:p w14:paraId="03F625F1">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77DCA3F6">
            <w:pPr>
              <w:jc w:val="center"/>
              <w:rPr>
                <w:rFonts w:ascii="宋体" w:hAnsi="宋体"/>
                <w:color w:val="000000"/>
                <w:szCs w:val="21"/>
              </w:rPr>
            </w:pPr>
          </w:p>
        </w:tc>
        <w:tc>
          <w:tcPr>
            <w:tcW w:w="387" w:type="pct"/>
            <w:tcBorders>
              <w:top w:val="single" w:color="auto" w:sz="4" w:space="0"/>
              <w:left w:val="single" w:color="auto" w:sz="4" w:space="0"/>
              <w:bottom w:val="single" w:color="auto" w:sz="4" w:space="0"/>
              <w:right w:val="single" w:color="auto" w:sz="4" w:space="0"/>
            </w:tcBorders>
            <w:noWrap/>
            <w:vAlign w:val="center"/>
          </w:tcPr>
          <w:p w14:paraId="0F4B768B">
            <w:pPr>
              <w:jc w:val="center"/>
              <w:rPr>
                <w:rFonts w:ascii="宋体" w:hAnsi="宋体"/>
                <w:color w:val="000000"/>
                <w:szCs w:val="21"/>
              </w:rPr>
            </w:pPr>
          </w:p>
        </w:tc>
        <w:tc>
          <w:tcPr>
            <w:tcW w:w="870" w:type="pct"/>
            <w:tcBorders>
              <w:top w:val="single" w:color="auto" w:sz="4" w:space="0"/>
              <w:left w:val="single" w:color="auto" w:sz="4" w:space="0"/>
              <w:bottom w:val="single" w:color="auto" w:sz="4" w:space="0"/>
              <w:right w:val="single" w:color="auto" w:sz="4" w:space="0"/>
            </w:tcBorders>
            <w:noWrap/>
            <w:vAlign w:val="center"/>
          </w:tcPr>
          <w:p w14:paraId="17052415">
            <w:pPr>
              <w:jc w:val="center"/>
              <w:rPr>
                <w:rFonts w:ascii="宋体" w:hAnsi="宋体"/>
                <w:color w:val="000000"/>
                <w:szCs w:val="21"/>
              </w:rPr>
            </w:pPr>
          </w:p>
        </w:tc>
      </w:tr>
    </w:tbl>
    <w:p w14:paraId="58F6CD95">
      <w:pPr>
        <w:spacing w:line="360" w:lineRule="auto"/>
        <w:rPr>
          <w:rFonts w:ascii="宋体" w:hAnsi="宋体"/>
          <w:color w:val="000000"/>
          <w:szCs w:val="21"/>
          <w:lang w:val="en-GB"/>
        </w:rPr>
      </w:pPr>
      <w:r>
        <w:rPr>
          <w:rFonts w:hint="eastAsia" w:ascii="宋体" w:hAnsi="宋体"/>
          <w:color w:val="000000"/>
          <w:szCs w:val="21"/>
          <w:lang w:val="en-GB"/>
        </w:rPr>
        <w:t>注：根据评审表的要求提交相应资料。</w:t>
      </w:r>
    </w:p>
    <w:p w14:paraId="310CEBF9">
      <w:pPr>
        <w:adjustRightInd w:val="0"/>
        <w:snapToGrid w:val="0"/>
        <w:spacing w:line="360" w:lineRule="auto"/>
        <w:rPr>
          <w:rFonts w:ascii="宋体" w:hAnsi="宋体"/>
          <w:color w:val="000000"/>
          <w:szCs w:val="21"/>
        </w:rPr>
      </w:pPr>
    </w:p>
    <w:p w14:paraId="45A63C2D">
      <w:pPr>
        <w:adjustRightInd w:val="0"/>
        <w:snapToGrid w:val="0"/>
        <w:spacing w:line="360" w:lineRule="auto"/>
        <w:rPr>
          <w:rFonts w:ascii="宋体" w:hAnsi="宋体"/>
          <w:color w:val="000000"/>
          <w:szCs w:val="21"/>
        </w:rPr>
      </w:pPr>
      <w:r>
        <w:rPr>
          <w:rFonts w:hint="eastAsia" w:ascii="宋体" w:hAnsi="宋体"/>
          <w:color w:val="000000"/>
          <w:szCs w:val="21"/>
          <w:lang w:val="en-GB"/>
        </w:rPr>
        <w:t>7.2.2</w:t>
      </w:r>
      <w:r>
        <w:rPr>
          <w:rFonts w:hint="eastAsia" w:ascii="宋体" w:hAnsi="宋体"/>
          <w:color w:val="000000"/>
          <w:szCs w:val="21"/>
          <w:lang w:val="en-GB"/>
        </w:rPr>
        <w:tab/>
      </w:r>
      <w:r>
        <w:rPr>
          <w:rFonts w:hint="eastAsia" w:ascii="宋体" w:hAnsi="宋体"/>
          <w:color w:val="000000"/>
          <w:szCs w:val="21"/>
        </w:rPr>
        <w:t>专业人员的时间计划表</w:t>
      </w:r>
    </w:p>
    <w:p w14:paraId="025C82EC">
      <w:pPr>
        <w:spacing w:line="360" w:lineRule="auto"/>
        <w:ind w:left="850" w:leftChars="405"/>
        <w:rPr>
          <w:rFonts w:ascii="宋体" w:hAnsi="宋体"/>
          <w:color w:val="000000"/>
          <w:szCs w:val="21"/>
          <w:lang w:val="en-GB"/>
        </w:rPr>
      </w:pPr>
      <w:r>
        <w:rPr>
          <w:rFonts w:hint="eastAsia" w:ascii="宋体" w:hAnsi="宋体"/>
          <w:color w:val="000000"/>
          <w:szCs w:val="21"/>
          <w:lang w:val="en-GB"/>
        </w:rPr>
        <w:t>本项目拟安排人员的进驻时间、工作明细时间、工作量等。</w:t>
      </w:r>
    </w:p>
    <w:p w14:paraId="6C1C950B">
      <w:pPr>
        <w:adjustRightInd w:val="0"/>
        <w:snapToGrid w:val="0"/>
        <w:spacing w:line="360" w:lineRule="auto"/>
        <w:rPr>
          <w:rFonts w:ascii="宋体" w:hAnsi="宋体"/>
          <w:color w:val="000000"/>
          <w:szCs w:val="21"/>
          <w:lang w:val="en-GB"/>
        </w:rPr>
      </w:pPr>
      <w:r>
        <w:rPr>
          <w:rFonts w:hint="eastAsia" w:ascii="宋体" w:hAnsi="宋体"/>
          <w:color w:val="000000"/>
          <w:szCs w:val="21"/>
        </w:rPr>
        <w:br w:type="page"/>
      </w:r>
    </w:p>
    <w:p w14:paraId="5C926317">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7.3</w:t>
      </w:r>
      <w:r>
        <w:rPr>
          <w:rFonts w:hint="eastAsia" w:ascii="宋体" w:hAnsi="宋体" w:eastAsia="宋体"/>
          <w:color w:val="000000"/>
          <w:sz w:val="21"/>
          <w:szCs w:val="21"/>
        </w:rPr>
        <w:tab/>
      </w:r>
      <w:r>
        <w:rPr>
          <w:rFonts w:hint="eastAsia" w:ascii="宋体" w:hAnsi="宋体" w:eastAsia="宋体"/>
          <w:color w:val="000000"/>
          <w:sz w:val="21"/>
          <w:szCs w:val="21"/>
        </w:rPr>
        <w:t>履约进度计划表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2478"/>
        <w:gridCol w:w="2952"/>
        <w:gridCol w:w="2376"/>
      </w:tblGrid>
      <w:tr w14:paraId="3B82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noWrap/>
            <w:vAlign w:val="center"/>
          </w:tcPr>
          <w:p w14:paraId="5D22117C">
            <w:pPr>
              <w:tabs>
                <w:tab w:val="left" w:pos="540"/>
              </w:tabs>
              <w:rPr>
                <w:rFonts w:ascii="宋体" w:hAnsi="宋体"/>
                <w:b/>
                <w:color w:val="000000"/>
                <w:szCs w:val="21"/>
              </w:rPr>
            </w:pPr>
            <w:r>
              <w:rPr>
                <w:rFonts w:hint="eastAsia" w:ascii="宋体" w:hAnsi="宋体"/>
                <w:b/>
                <w:color w:val="000000"/>
                <w:szCs w:val="21"/>
              </w:rPr>
              <w:t>序号</w:t>
            </w:r>
          </w:p>
        </w:tc>
        <w:tc>
          <w:tcPr>
            <w:tcW w:w="1454" w:type="pct"/>
            <w:tcBorders>
              <w:top w:val="single" w:color="auto" w:sz="4" w:space="0"/>
              <w:left w:val="single" w:color="auto" w:sz="4" w:space="0"/>
              <w:bottom w:val="single" w:color="auto" w:sz="4" w:space="0"/>
              <w:right w:val="single" w:color="auto" w:sz="4" w:space="0"/>
            </w:tcBorders>
            <w:noWrap/>
            <w:vAlign w:val="center"/>
          </w:tcPr>
          <w:p w14:paraId="1179D6F3">
            <w:pPr>
              <w:tabs>
                <w:tab w:val="left" w:pos="540"/>
              </w:tabs>
              <w:jc w:val="center"/>
              <w:rPr>
                <w:rFonts w:ascii="宋体" w:hAnsi="宋体"/>
                <w:b/>
                <w:color w:val="000000"/>
                <w:szCs w:val="21"/>
              </w:rPr>
            </w:pPr>
            <w:r>
              <w:rPr>
                <w:rFonts w:hint="eastAsia" w:ascii="宋体" w:hAnsi="宋体"/>
                <w:b/>
                <w:color w:val="000000"/>
                <w:szCs w:val="21"/>
              </w:rPr>
              <w:t>拟定时间安排</w:t>
            </w:r>
          </w:p>
        </w:tc>
        <w:tc>
          <w:tcPr>
            <w:tcW w:w="1732" w:type="pct"/>
            <w:tcBorders>
              <w:top w:val="single" w:color="auto" w:sz="4" w:space="0"/>
              <w:left w:val="single" w:color="auto" w:sz="4" w:space="0"/>
              <w:bottom w:val="single" w:color="auto" w:sz="4" w:space="0"/>
              <w:right w:val="single" w:color="auto" w:sz="4" w:space="0"/>
            </w:tcBorders>
            <w:noWrap/>
            <w:vAlign w:val="center"/>
          </w:tcPr>
          <w:p w14:paraId="15383D48">
            <w:pPr>
              <w:tabs>
                <w:tab w:val="left" w:pos="540"/>
              </w:tabs>
              <w:jc w:val="center"/>
              <w:rPr>
                <w:rFonts w:ascii="宋体" w:hAnsi="宋体"/>
                <w:b/>
                <w:color w:val="000000"/>
                <w:szCs w:val="21"/>
              </w:rPr>
            </w:pPr>
            <w:r>
              <w:rPr>
                <w:rFonts w:hint="eastAsia" w:ascii="宋体" w:hAnsi="宋体"/>
                <w:b/>
                <w:color w:val="000000"/>
                <w:szCs w:val="21"/>
              </w:rPr>
              <w:t>计划完成的工作内容</w:t>
            </w:r>
          </w:p>
        </w:tc>
        <w:tc>
          <w:tcPr>
            <w:tcW w:w="1394" w:type="pct"/>
            <w:tcBorders>
              <w:top w:val="single" w:color="auto" w:sz="4" w:space="0"/>
              <w:left w:val="single" w:color="auto" w:sz="4" w:space="0"/>
              <w:bottom w:val="single" w:color="auto" w:sz="4" w:space="0"/>
              <w:right w:val="single" w:color="auto" w:sz="4" w:space="0"/>
            </w:tcBorders>
            <w:noWrap/>
            <w:vAlign w:val="center"/>
          </w:tcPr>
          <w:p w14:paraId="6BA4192B">
            <w:pPr>
              <w:tabs>
                <w:tab w:val="left" w:pos="540"/>
              </w:tabs>
              <w:jc w:val="center"/>
              <w:rPr>
                <w:rFonts w:ascii="宋体" w:hAnsi="宋体"/>
                <w:b/>
                <w:color w:val="000000"/>
                <w:szCs w:val="21"/>
              </w:rPr>
            </w:pPr>
            <w:r>
              <w:rPr>
                <w:rFonts w:hint="eastAsia" w:ascii="宋体" w:hAnsi="宋体"/>
                <w:b/>
                <w:color w:val="000000"/>
                <w:szCs w:val="21"/>
              </w:rPr>
              <w:t>实施方建议或要求</w:t>
            </w:r>
          </w:p>
        </w:tc>
      </w:tr>
      <w:tr w14:paraId="671A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noWrap/>
            <w:vAlign w:val="center"/>
          </w:tcPr>
          <w:p w14:paraId="04E40A8B">
            <w:pPr>
              <w:numPr>
                <w:ilvl w:val="0"/>
                <w:numId w:val="4"/>
              </w:numPr>
              <w:jc w:val="center"/>
              <w:rPr>
                <w:rFonts w:ascii="宋体" w:hAnsi="宋体"/>
                <w:color w:val="000000"/>
                <w:szCs w:val="21"/>
              </w:rPr>
            </w:pPr>
          </w:p>
        </w:tc>
        <w:tc>
          <w:tcPr>
            <w:tcW w:w="1454" w:type="pct"/>
            <w:tcBorders>
              <w:top w:val="single" w:color="auto" w:sz="4" w:space="0"/>
              <w:left w:val="single" w:color="auto" w:sz="4" w:space="0"/>
              <w:bottom w:val="single" w:color="auto" w:sz="4" w:space="0"/>
              <w:right w:val="single" w:color="auto" w:sz="4" w:space="0"/>
            </w:tcBorders>
            <w:noWrap/>
            <w:vAlign w:val="center"/>
          </w:tcPr>
          <w:p w14:paraId="44064279">
            <w:pPr>
              <w:tabs>
                <w:tab w:val="left" w:pos="540"/>
              </w:tabs>
              <w:jc w:val="center"/>
              <w:rPr>
                <w:rFonts w:ascii="宋体" w:hAnsi="宋体"/>
                <w:color w:val="000000"/>
                <w:szCs w:val="21"/>
              </w:rPr>
            </w:pPr>
            <w:r>
              <w:rPr>
                <w:rFonts w:hint="eastAsia" w:ascii="宋体" w:hAnsi="宋体"/>
                <w:color w:val="000000"/>
                <w:szCs w:val="21"/>
              </w:rPr>
              <w:t>拟定  年  月   日</w:t>
            </w:r>
          </w:p>
        </w:tc>
        <w:tc>
          <w:tcPr>
            <w:tcW w:w="1732" w:type="pct"/>
            <w:tcBorders>
              <w:top w:val="single" w:color="auto" w:sz="4" w:space="0"/>
              <w:left w:val="single" w:color="auto" w:sz="4" w:space="0"/>
              <w:bottom w:val="single" w:color="auto" w:sz="4" w:space="0"/>
              <w:right w:val="single" w:color="auto" w:sz="4" w:space="0"/>
            </w:tcBorders>
            <w:noWrap/>
            <w:vAlign w:val="center"/>
          </w:tcPr>
          <w:p w14:paraId="0E08C707">
            <w:pPr>
              <w:tabs>
                <w:tab w:val="left" w:pos="540"/>
              </w:tabs>
              <w:jc w:val="center"/>
              <w:rPr>
                <w:rFonts w:ascii="宋体" w:hAnsi="宋体"/>
                <w:color w:val="000000"/>
                <w:szCs w:val="21"/>
              </w:rPr>
            </w:pPr>
            <w:r>
              <w:rPr>
                <w:rFonts w:hint="eastAsia" w:ascii="宋体" w:hAnsi="宋体"/>
                <w:color w:val="000000"/>
                <w:szCs w:val="21"/>
              </w:rPr>
              <w:t>签</w:t>
            </w:r>
            <w:r>
              <w:rPr>
                <w:rFonts w:hint="eastAsia" w:ascii="宋体" w:hAnsi="宋体"/>
                <w:color w:val="000000"/>
                <w:szCs w:val="21"/>
                <w:lang w:val="en-US" w:eastAsia="zh-CN"/>
              </w:rPr>
              <w:t>订</w:t>
            </w:r>
            <w:r>
              <w:rPr>
                <w:rFonts w:hint="eastAsia" w:ascii="宋体" w:hAnsi="宋体"/>
                <w:color w:val="000000"/>
                <w:szCs w:val="21"/>
              </w:rPr>
              <w:t>合同并生效</w:t>
            </w:r>
          </w:p>
        </w:tc>
        <w:tc>
          <w:tcPr>
            <w:tcW w:w="1394" w:type="pct"/>
            <w:tcBorders>
              <w:top w:val="single" w:color="auto" w:sz="4" w:space="0"/>
              <w:left w:val="single" w:color="auto" w:sz="4" w:space="0"/>
              <w:bottom w:val="single" w:color="auto" w:sz="4" w:space="0"/>
              <w:right w:val="single" w:color="auto" w:sz="4" w:space="0"/>
            </w:tcBorders>
            <w:noWrap/>
            <w:vAlign w:val="center"/>
          </w:tcPr>
          <w:p w14:paraId="0F15BD79">
            <w:pPr>
              <w:tabs>
                <w:tab w:val="left" w:pos="540"/>
              </w:tabs>
              <w:jc w:val="center"/>
              <w:rPr>
                <w:rFonts w:ascii="宋体" w:hAnsi="宋体"/>
                <w:color w:val="000000"/>
                <w:szCs w:val="21"/>
              </w:rPr>
            </w:pPr>
          </w:p>
        </w:tc>
      </w:tr>
      <w:tr w14:paraId="06E3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noWrap/>
            <w:vAlign w:val="center"/>
          </w:tcPr>
          <w:p w14:paraId="0E6EAC6B">
            <w:pPr>
              <w:numPr>
                <w:ilvl w:val="0"/>
                <w:numId w:val="4"/>
              </w:numPr>
              <w:jc w:val="center"/>
              <w:rPr>
                <w:rFonts w:ascii="宋体" w:hAnsi="宋体"/>
                <w:color w:val="000000"/>
                <w:szCs w:val="21"/>
              </w:rPr>
            </w:pPr>
          </w:p>
        </w:tc>
        <w:tc>
          <w:tcPr>
            <w:tcW w:w="1454" w:type="pct"/>
            <w:tcBorders>
              <w:top w:val="single" w:color="auto" w:sz="4" w:space="0"/>
              <w:left w:val="single" w:color="auto" w:sz="4" w:space="0"/>
              <w:bottom w:val="single" w:color="auto" w:sz="4" w:space="0"/>
              <w:right w:val="single" w:color="auto" w:sz="4" w:space="0"/>
            </w:tcBorders>
            <w:noWrap/>
            <w:vAlign w:val="center"/>
          </w:tcPr>
          <w:p w14:paraId="708BD186">
            <w:pPr>
              <w:tabs>
                <w:tab w:val="left" w:pos="540"/>
              </w:tabs>
              <w:jc w:val="center"/>
              <w:rPr>
                <w:rFonts w:ascii="宋体" w:hAnsi="宋体"/>
                <w:color w:val="000000"/>
                <w:szCs w:val="21"/>
              </w:rPr>
            </w:pPr>
            <w:r>
              <w:rPr>
                <w:rFonts w:hint="eastAsia" w:ascii="宋体" w:hAnsi="宋体"/>
                <w:color w:val="000000"/>
                <w:szCs w:val="21"/>
              </w:rPr>
              <w:t>月   日—   月   日</w:t>
            </w:r>
          </w:p>
        </w:tc>
        <w:tc>
          <w:tcPr>
            <w:tcW w:w="1732" w:type="pct"/>
            <w:tcBorders>
              <w:top w:val="single" w:color="auto" w:sz="4" w:space="0"/>
              <w:left w:val="single" w:color="auto" w:sz="4" w:space="0"/>
              <w:bottom w:val="single" w:color="auto" w:sz="4" w:space="0"/>
              <w:right w:val="single" w:color="auto" w:sz="4" w:space="0"/>
            </w:tcBorders>
            <w:noWrap/>
            <w:vAlign w:val="center"/>
          </w:tcPr>
          <w:p w14:paraId="688FAA1B">
            <w:pPr>
              <w:tabs>
                <w:tab w:val="left" w:pos="540"/>
              </w:tabs>
              <w:jc w:val="center"/>
              <w:rPr>
                <w:rFonts w:ascii="宋体" w:hAnsi="宋体"/>
                <w:color w:val="000000"/>
                <w:szCs w:val="21"/>
              </w:rPr>
            </w:pPr>
          </w:p>
        </w:tc>
        <w:tc>
          <w:tcPr>
            <w:tcW w:w="1394" w:type="pct"/>
            <w:tcBorders>
              <w:top w:val="single" w:color="auto" w:sz="4" w:space="0"/>
              <w:left w:val="single" w:color="auto" w:sz="4" w:space="0"/>
              <w:bottom w:val="single" w:color="auto" w:sz="4" w:space="0"/>
              <w:right w:val="single" w:color="auto" w:sz="4" w:space="0"/>
            </w:tcBorders>
            <w:noWrap/>
            <w:vAlign w:val="center"/>
          </w:tcPr>
          <w:p w14:paraId="50094C25">
            <w:pPr>
              <w:tabs>
                <w:tab w:val="left" w:pos="540"/>
              </w:tabs>
              <w:jc w:val="center"/>
              <w:rPr>
                <w:rFonts w:ascii="宋体" w:hAnsi="宋体"/>
                <w:color w:val="000000"/>
                <w:szCs w:val="21"/>
              </w:rPr>
            </w:pPr>
          </w:p>
        </w:tc>
      </w:tr>
      <w:tr w14:paraId="2B8B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noWrap/>
            <w:vAlign w:val="center"/>
          </w:tcPr>
          <w:p w14:paraId="3F4F60D9">
            <w:pPr>
              <w:numPr>
                <w:ilvl w:val="0"/>
                <w:numId w:val="4"/>
              </w:numPr>
              <w:jc w:val="center"/>
              <w:rPr>
                <w:rFonts w:ascii="宋体" w:hAnsi="宋体"/>
                <w:color w:val="000000"/>
                <w:szCs w:val="21"/>
              </w:rPr>
            </w:pPr>
          </w:p>
        </w:tc>
        <w:tc>
          <w:tcPr>
            <w:tcW w:w="1454" w:type="pct"/>
            <w:tcBorders>
              <w:top w:val="single" w:color="auto" w:sz="4" w:space="0"/>
              <w:left w:val="single" w:color="auto" w:sz="4" w:space="0"/>
              <w:bottom w:val="single" w:color="auto" w:sz="4" w:space="0"/>
              <w:right w:val="single" w:color="auto" w:sz="4" w:space="0"/>
            </w:tcBorders>
            <w:noWrap/>
            <w:vAlign w:val="center"/>
          </w:tcPr>
          <w:p w14:paraId="67C77540">
            <w:pPr>
              <w:tabs>
                <w:tab w:val="left" w:pos="540"/>
              </w:tabs>
              <w:jc w:val="center"/>
              <w:rPr>
                <w:rFonts w:ascii="宋体" w:hAnsi="宋体"/>
                <w:color w:val="000000"/>
                <w:szCs w:val="21"/>
              </w:rPr>
            </w:pPr>
            <w:r>
              <w:rPr>
                <w:rFonts w:hint="eastAsia" w:ascii="宋体" w:hAnsi="宋体"/>
                <w:color w:val="000000"/>
                <w:szCs w:val="21"/>
              </w:rPr>
              <w:t>月   日—   月   日</w:t>
            </w:r>
          </w:p>
        </w:tc>
        <w:tc>
          <w:tcPr>
            <w:tcW w:w="1732" w:type="pct"/>
            <w:tcBorders>
              <w:top w:val="single" w:color="auto" w:sz="4" w:space="0"/>
              <w:left w:val="single" w:color="auto" w:sz="4" w:space="0"/>
              <w:bottom w:val="single" w:color="auto" w:sz="4" w:space="0"/>
              <w:right w:val="single" w:color="auto" w:sz="4" w:space="0"/>
            </w:tcBorders>
            <w:noWrap/>
            <w:vAlign w:val="center"/>
          </w:tcPr>
          <w:p w14:paraId="02A7C760">
            <w:pPr>
              <w:tabs>
                <w:tab w:val="left" w:pos="540"/>
              </w:tabs>
              <w:jc w:val="center"/>
              <w:rPr>
                <w:rFonts w:ascii="宋体" w:hAnsi="宋体"/>
                <w:color w:val="000000"/>
                <w:szCs w:val="21"/>
              </w:rPr>
            </w:pPr>
          </w:p>
        </w:tc>
        <w:tc>
          <w:tcPr>
            <w:tcW w:w="1394" w:type="pct"/>
            <w:tcBorders>
              <w:top w:val="single" w:color="auto" w:sz="4" w:space="0"/>
              <w:left w:val="single" w:color="auto" w:sz="4" w:space="0"/>
              <w:bottom w:val="single" w:color="auto" w:sz="4" w:space="0"/>
              <w:right w:val="single" w:color="auto" w:sz="4" w:space="0"/>
            </w:tcBorders>
            <w:noWrap/>
            <w:vAlign w:val="center"/>
          </w:tcPr>
          <w:p w14:paraId="4489B04C">
            <w:pPr>
              <w:tabs>
                <w:tab w:val="left" w:pos="540"/>
              </w:tabs>
              <w:jc w:val="center"/>
              <w:rPr>
                <w:rFonts w:ascii="宋体" w:hAnsi="宋体"/>
                <w:color w:val="000000"/>
                <w:szCs w:val="21"/>
              </w:rPr>
            </w:pPr>
          </w:p>
        </w:tc>
      </w:tr>
      <w:tr w14:paraId="0B222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noWrap/>
            <w:vAlign w:val="center"/>
          </w:tcPr>
          <w:p w14:paraId="678C992A">
            <w:pPr>
              <w:numPr>
                <w:ilvl w:val="0"/>
                <w:numId w:val="4"/>
              </w:numPr>
              <w:jc w:val="center"/>
              <w:rPr>
                <w:rFonts w:ascii="宋体" w:hAnsi="宋体"/>
                <w:color w:val="000000"/>
                <w:szCs w:val="21"/>
              </w:rPr>
            </w:pPr>
          </w:p>
        </w:tc>
        <w:tc>
          <w:tcPr>
            <w:tcW w:w="1454" w:type="pct"/>
            <w:tcBorders>
              <w:top w:val="single" w:color="auto" w:sz="4" w:space="0"/>
              <w:left w:val="single" w:color="auto" w:sz="4" w:space="0"/>
              <w:bottom w:val="single" w:color="auto" w:sz="4" w:space="0"/>
              <w:right w:val="single" w:color="auto" w:sz="4" w:space="0"/>
            </w:tcBorders>
            <w:noWrap/>
            <w:vAlign w:val="center"/>
          </w:tcPr>
          <w:p w14:paraId="5E82268C">
            <w:pPr>
              <w:tabs>
                <w:tab w:val="left" w:pos="540"/>
              </w:tabs>
              <w:jc w:val="center"/>
              <w:rPr>
                <w:rFonts w:ascii="宋体" w:hAnsi="宋体"/>
                <w:color w:val="000000"/>
                <w:szCs w:val="21"/>
              </w:rPr>
            </w:pPr>
            <w:r>
              <w:rPr>
                <w:rFonts w:hint="eastAsia" w:ascii="宋体" w:hAnsi="宋体"/>
                <w:color w:val="000000"/>
                <w:szCs w:val="21"/>
              </w:rPr>
              <w:t>月   日—   月   日</w:t>
            </w:r>
          </w:p>
        </w:tc>
        <w:tc>
          <w:tcPr>
            <w:tcW w:w="1732" w:type="pct"/>
            <w:tcBorders>
              <w:top w:val="single" w:color="auto" w:sz="4" w:space="0"/>
              <w:left w:val="single" w:color="auto" w:sz="4" w:space="0"/>
              <w:bottom w:val="single" w:color="auto" w:sz="4" w:space="0"/>
              <w:right w:val="single" w:color="auto" w:sz="4" w:space="0"/>
            </w:tcBorders>
            <w:noWrap/>
            <w:vAlign w:val="center"/>
          </w:tcPr>
          <w:p w14:paraId="6AA1CB05">
            <w:pPr>
              <w:tabs>
                <w:tab w:val="left" w:pos="540"/>
              </w:tabs>
              <w:jc w:val="center"/>
              <w:rPr>
                <w:rFonts w:ascii="宋体" w:hAnsi="宋体"/>
                <w:color w:val="000000"/>
                <w:szCs w:val="21"/>
              </w:rPr>
            </w:pPr>
            <w:r>
              <w:rPr>
                <w:rFonts w:hint="eastAsia" w:ascii="宋体" w:hAnsi="宋体"/>
                <w:color w:val="000000"/>
                <w:szCs w:val="21"/>
              </w:rPr>
              <w:t>质保期</w:t>
            </w:r>
          </w:p>
        </w:tc>
        <w:tc>
          <w:tcPr>
            <w:tcW w:w="1394" w:type="pct"/>
            <w:tcBorders>
              <w:top w:val="single" w:color="auto" w:sz="4" w:space="0"/>
              <w:left w:val="single" w:color="auto" w:sz="4" w:space="0"/>
              <w:bottom w:val="single" w:color="auto" w:sz="4" w:space="0"/>
              <w:right w:val="single" w:color="auto" w:sz="4" w:space="0"/>
            </w:tcBorders>
            <w:noWrap/>
            <w:vAlign w:val="center"/>
          </w:tcPr>
          <w:p w14:paraId="1CA6C2D3">
            <w:pPr>
              <w:tabs>
                <w:tab w:val="left" w:pos="540"/>
              </w:tabs>
              <w:jc w:val="center"/>
              <w:rPr>
                <w:rFonts w:ascii="宋体" w:hAnsi="宋体"/>
                <w:color w:val="000000"/>
                <w:szCs w:val="21"/>
              </w:rPr>
            </w:pPr>
          </w:p>
        </w:tc>
      </w:tr>
    </w:tbl>
    <w:p w14:paraId="50583E9A">
      <w:pPr>
        <w:adjustRightInd w:val="0"/>
        <w:snapToGrid w:val="0"/>
        <w:spacing w:line="360" w:lineRule="auto"/>
        <w:rPr>
          <w:rFonts w:ascii="宋体" w:hAnsi="宋体"/>
          <w:color w:val="000000"/>
          <w:szCs w:val="21"/>
        </w:rPr>
      </w:pPr>
    </w:p>
    <w:p w14:paraId="35E14480">
      <w:pPr>
        <w:adjustRightInd w:val="0"/>
        <w:snapToGrid w:val="0"/>
        <w:spacing w:line="360" w:lineRule="auto"/>
        <w:rPr>
          <w:rFonts w:ascii="宋体" w:hAnsi="宋体"/>
          <w:color w:val="000000"/>
          <w:szCs w:val="21"/>
        </w:rPr>
      </w:pPr>
    </w:p>
    <w:p w14:paraId="2EE02536">
      <w:pPr>
        <w:adjustRightInd w:val="0"/>
        <w:snapToGrid w:val="0"/>
        <w:spacing w:line="360" w:lineRule="auto"/>
        <w:rPr>
          <w:rFonts w:ascii="宋体" w:hAnsi="宋体"/>
          <w:color w:val="000000"/>
          <w:szCs w:val="21"/>
        </w:rPr>
      </w:pPr>
    </w:p>
    <w:p w14:paraId="0174CAFB">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7.4</w:t>
      </w:r>
      <w:r>
        <w:rPr>
          <w:rFonts w:hint="eastAsia" w:ascii="宋体" w:hAnsi="宋体" w:eastAsia="宋体"/>
          <w:color w:val="000000"/>
          <w:sz w:val="21"/>
          <w:szCs w:val="21"/>
        </w:rPr>
        <w:tab/>
      </w:r>
      <w:r>
        <w:rPr>
          <w:rFonts w:hint="eastAsia" w:ascii="宋体" w:hAnsi="宋体" w:eastAsia="宋体"/>
          <w:color w:val="000000"/>
          <w:sz w:val="21"/>
          <w:szCs w:val="21"/>
        </w:rPr>
        <w:t>需要采购人提供的附加条件</w:t>
      </w:r>
    </w:p>
    <w:tbl>
      <w:tblPr>
        <w:tblStyle w:val="16"/>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827"/>
      </w:tblGrid>
      <w:tr w14:paraId="2D8FE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noWrap/>
            <w:vAlign w:val="center"/>
          </w:tcPr>
          <w:p w14:paraId="169C9221">
            <w:pPr>
              <w:tabs>
                <w:tab w:val="left" w:pos="540"/>
              </w:tabs>
              <w:rPr>
                <w:rFonts w:ascii="宋体" w:hAnsi="宋体"/>
                <w:b/>
                <w:color w:val="000000"/>
                <w:szCs w:val="21"/>
              </w:rPr>
            </w:pPr>
            <w:r>
              <w:rPr>
                <w:rFonts w:hint="eastAsia" w:ascii="宋体" w:hAnsi="宋体"/>
                <w:b/>
                <w:color w:val="000000"/>
                <w:szCs w:val="21"/>
              </w:rPr>
              <w:t>序号</w:t>
            </w:r>
          </w:p>
        </w:tc>
        <w:tc>
          <w:tcPr>
            <w:tcW w:w="4525" w:type="pct"/>
            <w:tcBorders>
              <w:top w:val="single" w:color="auto" w:sz="4" w:space="0"/>
              <w:left w:val="single" w:color="auto" w:sz="4" w:space="0"/>
              <w:bottom w:val="single" w:color="auto" w:sz="4" w:space="0"/>
              <w:right w:val="single" w:color="auto" w:sz="4" w:space="0"/>
            </w:tcBorders>
            <w:noWrap/>
            <w:vAlign w:val="center"/>
          </w:tcPr>
          <w:p w14:paraId="6CBC22BD">
            <w:pPr>
              <w:tabs>
                <w:tab w:val="left" w:pos="540"/>
              </w:tabs>
              <w:jc w:val="center"/>
              <w:rPr>
                <w:rFonts w:ascii="宋体" w:hAnsi="宋体"/>
                <w:b/>
                <w:color w:val="000000"/>
                <w:szCs w:val="21"/>
              </w:rPr>
            </w:pPr>
            <w:r>
              <w:rPr>
                <w:rFonts w:hint="eastAsia" w:ascii="宋体" w:hAnsi="宋体"/>
                <w:b/>
                <w:color w:val="000000"/>
                <w:szCs w:val="21"/>
              </w:rPr>
              <w:t>报价人需要采购人提供的附加条件</w:t>
            </w:r>
          </w:p>
        </w:tc>
      </w:tr>
      <w:tr w14:paraId="3DAF7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noWrap/>
            <w:vAlign w:val="center"/>
          </w:tcPr>
          <w:p w14:paraId="18AE684C">
            <w:pPr>
              <w:rPr>
                <w:rFonts w:ascii="宋体" w:hAnsi="宋体"/>
                <w:color w:val="000000"/>
                <w:szCs w:val="21"/>
              </w:rPr>
            </w:pPr>
          </w:p>
        </w:tc>
        <w:tc>
          <w:tcPr>
            <w:tcW w:w="4525" w:type="pct"/>
            <w:tcBorders>
              <w:top w:val="single" w:color="auto" w:sz="4" w:space="0"/>
              <w:left w:val="single" w:color="auto" w:sz="4" w:space="0"/>
              <w:bottom w:val="single" w:color="auto" w:sz="4" w:space="0"/>
              <w:right w:val="single" w:color="auto" w:sz="4" w:space="0"/>
            </w:tcBorders>
            <w:noWrap/>
            <w:vAlign w:val="center"/>
          </w:tcPr>
          <w:p w14:paraId="6D7C8F15">
            <w:pPr>
              <w:tabs>
                <w:tab w:val="left" w:pos="540"/>
              </w:tabs>
              <w:jc w:val="center"/>
              <w:rPr>
                <w:rFonts w:ascii="宋体" w:hAnsi="宋体"/>
                <w:color w:val="000000"/>
                <w:szCs w:val="21"/>
              </w:rPr>
            </w:pPr>
          </w:p>
        </w:tc>
      </w:tr>
      <w:tr w14:paraId="5335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noWrap/>
            <w:vAlign w:val="center"/>
          </w:tcPr>
          <w:p w14:paraId="0DD19F68">
            <w:pPr>
              <w:rPr>
                <w:rFonts w:ascii="宋体" w:hAnsi="宋体"/>
                <w:color w:val="000000"/>
                <w:szCs w:val="21"/>
              </w:rPr>
            </w:pPr>
          </w:p>
        </w:tc>
        <w:tc>
          <w:tcPr>
            <w:tcW w:w="4525" w:type="pct"/>
            <w:tcBorders>
              <w:top w:val="single" w:color="auto" w:sz="4" w:space="0"/>
              <w:left w:val="single" w:color="auto" w:sz="4" w:space="0"/>
              <w:bottom w:val="single" w:color="auto" w:sz="4" w:space="0"/>
              <w:right w:val="single" w:color="auto" w:sz="4" w:space="0"/>
            </w:tcBorders>
            <w:noWrap/>
            <w:vAlign w:val="center"/>
          </w:tcPr>
          <w:p w14:paraId="722C13FD">
            <w:pPr>
              <w:tabs>
                <w:tab w:val="left" w:pos="540"/>
              </w:tabs>
              <w:jc w:val="center"/>
              <w:rPr>
                <w:rFonts w:ascii="宋体" w:hAnsi="宋体"/>
                <w:color w:val="000000"/>
                <w:szCs w:val="21"/>
              </w:rPr>
            </w:pPr>
          </w:p>
        </w:tc>
      </w:tr>
      <w:tr w14:paraId="62565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noWrap/>
            <w:vAlign w:val="center"/>
          </w:tcPr>
          <w:p w14:paraId="3951A3EC">
            <w:pPr>
              <w:rPr>
                <w:rFonts w:ascii="宋体" w:hAnsi="宋体"/>
                <w:color w:val="000000"/>
                <w:szCs w:val="21"/>
              </w:rPr>
            </w:pPr>
          </w:p>
        </w:tc>
        <w:tc>
          <w:tcPr>
            <w:tcW w:w="4525" w:type="pct"/>
            <w:tcBorders>
              <w:top w:val="single" w:color="auto" w:sz="4" w:space="0"/>
              <w:left w:val="single" w:color="auto" w:sz="4" w:space="0"/>
              <w:bottom w:val="single" w:color="auto" w:sz="4" w:space="0"/>
              <w:right w:val="single" w:color="auto" w:sz="4" w:space="0"/>
            </w:tcBorders>
            <w:noWrap/>
            <w:vAlign w:val="center"/>
          </w:tcPr>
          <w:p w14:paraId="10EB1606">
            <w:pPr>
              <w:tabs>
                <w:tab w:val="left" w:pos="540"/>
              </w:tabs>
              <w:jc w:val="center"/>
              <w:rPr>
                <w:rFonts w:ascii="宋体" w:hAnsi="宋体"/>
                <w:color w:val="000000"/>
                <w:szCs w:val="21"/>
              </w:rPr>
            </w:pPr>
          </w:p>
        </w:tc>
      </w:tr>
      <w:tr w14:paraId="66E46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noWrap/>
            <w:vAlign w:val="center"/>
          </w:tcPr>
          <w:p w14:paraId="7D62FFAC">
            <w:pPr>
              <w:rPr>
                <w:rFonts w:ascii="宋体" w:hAnsi="宋体"/>
                <w:color w:val="000000"/>
                <w:szCs w:val="21"/>
              </w:rPr>
            </w:pPr>
          </w:p>
        </w:tc>
        <w:tc>
          <w:tcPr>
            <w:tcW w:w="4525" w:type="pct"/>
            <w:tcBorders>
              <w:top w:val="single" w:color="auto" w:sz="4" w:space="0"/>
              <w:left w:val="single" w:color="auto" w:sz="4" w:space="0"/>
              <w:bottom w:val="single" w:color="auto" w:sz="4" w:space="0"/>
              <w:right w:val="single" w:color="auto" w:sz="4" w:space="0"/>
            </w:tcBorders>
            <w:noWrap/>
            <w:vAlign w:val="center"/>
          </w:tcPr>
          <w:p w14:paraId="16FFFB47">
            <w:pPr>
              <w:tabs>
                <w:tab w:val="left" w:pos="540"/>
              </w:tabs>
              <w:jc w:val="center"/>
              <w:rPr>
                <w:rFonts w:ascii="宋体" w:hAnsi="宋体"/>
                <w:color w:val="000000"/>
                <w:szCs w:val="21"/>
              </w:rPr>
            </w:pPr>
          </w:p>
        </w:tc>
      </w:tr>
    </w:tbl>
    <w:p w14:paraId="7ABAAE10">
      <w:pPr>
        <w:tabs>
          <w:tab w:val="left" w:pos="540"/>
        </w:tabs>
        <w:spacing w:line="360" w:lineRule="auto"/>
        <w:ind w:firstLine="420" w:firstLineChars="200"/>
        <w:rPr>
          <w:rFonts w:ascii="宋体" w:hAnsi="宋体"/>
          <w:color w:val="000000"/>
          <w:szCs w:val="21"/>
        </w:rPr>
      </w:pPr>
    </w:p>
    <w:p w14:paraId="130CA17F">
      <w:pPr>
        <w:spacing w:line="360" w:lineRule="auto"/>
        <w:ind w:firstLine="420" w:firstLineChars="200"/>
        <w:rPr>
          <w:rFonts w:ascii="宋体" w:hAnsi="宋体"/>
          <w:color w:val="000000"/>
          <w:szCs w:val="21"/>
          <w:lang w:val="en-GB"/>
        </w:rPr>
      </w:pPr>
      <w:r>
        <w:rPr>
          <w:rFonts w:hint="eastAsia" w:ascii="宋体" w:hAnsi="宋体"/>
          <w:color w:val="000000"/>
          <w:szCs w:val="21"/>
          <w:lang w:val="en-GB"/>
        </w:rPr>
        <w:t>注：报价人完成本项目需要采购人配合或提供的条件必须在上表列出，否则将视为报价人同意按现有条件完成本项目。如上表所列附加条件含有采购人不能接受的，将被视为报价无效。</w:t>
      </w:r>
    </w:p>
    <w:p w14:paraId="39626D64">
      <w:pPr>
        <w:tabs>
          <w:tab w:val="left" w:pos="540"/>
        </w:tabs>
        <w:spacing w:line="360" w:lineRule="auto"/>
        <w:rPr>
          <w:rFonts w:ascii="宋体" w:hAnsi="宋体"/>
          <w:b/>
          <w:color w:val="000000"/>
          <w:szCs w:val="21"/>
          <w:lang w:val="en-GB"/>
        </w:rPr>
      </w:pPr>
    </w:p>
    <w:p w14:paraId="70978765">
      <w:pPr>
        <w:tabs>
          <w:tab w:val="left" w:pos="540"/>
        </w:tabs>
        <w:spacing w:line="360" w:lineRule="auto"/>
        <w:rPr>
          <w:rFonts w:ascii="宋体" w:hAnsi="宋体"/>
          <w:b/>
          <w:color w:val="000000"/>
          <w:szCs w:val="21"/>
          <w:lang w:val="en-GB"/>
        </w:rPr>
      </w:pPr>
    </w:p>
    <w:p w14:paraId="51BD2EF4">
      <w:pPr>
        <w:tabs>
          <w:tab w:val="left" w:pos="540"/>
        </w:tabs>
        <w:spacing w:line="360" w:lineRule="auto"/>
        <w:rPr>
          <w:rFonts w:ascii="宋体" w:hAnsi="宋体"/>
          <w:b/>
          <w:color w:val="000000"/>
          <w:szCs w:val="21"/>
          <w:lang w:val="en-GB"/>
        </w:rPr>
      </w:pPr>
    </w:p>
    <w:p w14:paraId="0013F767">
      <w:pPr>
        <w:pStyle w:val="5"/>
        <w:tabs>
          <w:tab w:val="left" w:pos="851"/>
        </w:tabs>
        <w:spacing w:before="0" w:after="0" w:line="360" w:lineRule="auto"/>
        <w:rPr>
          <w:rFonts w:ascii="宋体" w:hAnsi="宋体" w:eastAsia="宋体"/>
          <w:color w:val="000000"/>
          <w:sz w:val="21"/>
          <w:szCs w:val="21"/>
        </w:rPr>
      </w:pPr>
      <w:r>
        <w:rPr>
          <w:rFonts w:hint="eastAsia" w:ascii="宋体" w:hAnsi="宋体" w:eastAsia="宋体"/>
          <w:color w:val="000000"/>
          <w:sz w:val="21"/>
          <w:szCs w:val="21"/>
        </w:rPr>
        <w:t>7.5</w:t>
      </w:r>
      <w:r>
        <w:rPr>
          <w:rFonts w:hint="eastAsia" w:ascii="宋体" w:hAnsi="宋体" w:eastAsia="宋体"/>
          <w:color w:val="000000"/>
          <w:sz w:val="21"/>
          <w:szCs w:val="21"/>
        </w:rPr>
        <w:tab/>
      </w:r>
      <w:r>
        <w:rPr>
          <w:rFonts w:hint="eastAsia" w:ascii="宋体" w:hAnsi="宋体" w:eastAsia="宋体"/>
          <w:color w:val="000000"/>
          <w:sz w:val="21"/>
          <w:szCs w:val="21"/>
        </w:rPr>
        <w:t>其它重要事项说明及承诺</w:t>
      </w:r>
    </w:p>
    <w:p w14:paraId="3AC80AA2">
      <w:pPr>
        <w:tabs>
          <w:tab w:val="left" w:pos="540"/>
        </w:tabs>
        <w:spacing w:line="360" w:lineRule="auto"/>
        <w:ind w:firstLine="420" w:firstLineChars="200"/>
        <w:rPr>
          <w:rFonts w:ascii="宋体" w:hAnsi="宋体"/>
          <w:color w:val="000000"/>
          <w:szCs w:val="21"/>
        </w:rPr>
      </w:pPr>
      <w:r>
        <w:rPr>
          <w:rFonts w:hint="eastAsia" w:ascii="宋体" w:hAnsi="宋体"/>
          <w:color w:val="000000"/>
          <w:szCs w:val="21"/>
        </w:rPr>
        <w:t>（如有，请扼要叙述）</w:t>
      </w:r>
    </w:p>
    <w:p w14:paraId="39932284">
      <w:pPr>
        <w:pStyle w:val="21"/>
        <w:spacing w:before="0" w:after="0" w:line="360" w:lineRule="auto"/>
        <w:rPr>
          <w:rFonts w:ascii="宋体" w:hAnsi="宋体"/>
          <w:color w:val="000000"/>
          <w:sz w:val="21"/>
          <w:szCs w:val="21"/>
        </w:rPr>
      </w:pPr>
      <w:r>
        <w:rPr>
          <w:rFonts w:ascii="宋体" w:hAnsi="宋体"/>
          <w:color w:val="000000"/>
          <w:sz w:val="21"/>
          <w:szCs w:val="21"/>
        </w:rPr>
        <w:br w:type="page"/>
      </w:r>
    </w:p>
    <w:p w14:paraId="716357DF">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eastAsia="宋体"/>
          <w:color w:val="000000"/>
          <w:sz w:val="21"/>
          <w:szCs w:val="21"/>
        </w:rPr>
        <w:t>采购代理费支付承诺书</w:t>
      </w:r>
    </w:p>
    <w:p w14:paraId="501817EF">
      <w:pPr>
        <w:pStyle w:val="4"/>
        <w:keepLines w:val="0"/>
        <w:tabs>
          <w:tab w:val="left" w:pos="851"/>
        </w:tabs>
        <w:spacing w:before="0" w:after="0" w:line="360" w:lineRule="auto"/>
        <w:ind w:left="851"/>
        <w:rPr>
          <w:rFonts w:ascii="宋体" w:hAnsi="宋体" w:eastAsia="宋体"/>
          <w:b w:val="0"/>
          <w:bCs w:val="0"/>
          <w:color w:val="000000"/>
          <w:sz w:val="21"/>
          <w:szCs w:val="21"/>
        </w:rPr>
      </w:pPr>
    </w:p>
    <w:p w14:paraId="37F92CD1">
      <w:pPr>
        <w:spacing w:line="360" w:lineRule="auto"/>
        <w:jc w:val="center"/>
        <w:rPr>
          <w:rFonts w:ascii="宋体" w:hAnsi="宋体"/>
          <w:b/>
          <w:color w:val="000000"/>
          <w:sz w:val="24"/>
        </w:rPr>
      </w:pPr>
      <w:r>
        <w:rPr>
          <w:rFonts w:hint="eastAsia" w:ascii="宋体" w:hAnsi="宋体"/>
          <w:b/>
          <w:color w:val="000000"/>
          <w:sz w:val="24"/>
        </w:rPr>
        <w:t>采购代理费支付承诺书</w:t>
      </w:r>
    </w:p>
    <w:p w14:paraId="6F4FCDF7">
      <w:pPr>
        <w:spacing w:line="360" w:lineRule="auto"/>
        <w:rPr>
          <w:rFonts w:ascii="宋体" w:hAnsi="宋体"/>
          <w:color w:val="000000"/>
          <w:szCs w:val="21"/>
        </w:rPr>
      </w:pPr>
    </w:p>
    <w:p w14:paraId="09C5F06B">
      <w:pPr>
        <w:spacing w:line="360" w:lineRule="auto"/>
        <w:rPr>
          <w:rFonts w:ascii="宋体" w:hAnsi="宋体"/>
          <w:b/>
          <w:color w:val="000000"/>
          <w:szCs w:val="21"/>
        </w:rPr>
      </w:pPr>
      <w:r>
        <w:rPr>
          <w:rFonts w:hint="eastAsia" w:ascii="宋体" w:hAnsi="宋体"/>
          <w:color w:val="000000"/>
          <w:szCs w:val="21"/>
        </w:rPr>
        <w:t>致：</w:t>
      </w:r>
      <w:r>
        <w:rPr>
          <w:rFonts w:hint="eastAsia" w:ascii="宋体" w:hAnsi="宋体"/>
          <w:b/>
          <w:color w:val="000000"/>
          <w:szCs w:val="21"/>
        </w:rPr>
        <w:t>广东省政府采购中心</w:t>
      </w:r>
    </w:p>
    <w:p w14:paraId="740B1392">
      <w:pPr>
        <w:spacing w:line="360" w:lineRule="auto"/>
        <w:rPr>
          <w:rFonts w:ascii="宋体" w:hAnsi="宋体"/>
          <w:color w:val="000000"/>
          <w:szCs w:val="21"/>
        </w:rPr>
      </w:pPr>
    </w:p>
    <w:p w14:paraId="4F40C19F">
      <w:pPr>
        <w:spacing w:line="360" w:lineRule="auto"/>
        <w:ind w:firstLine="420"/>
        <w:rPr>
          <w:rFonts w:ascii="宋体" w:hAnsi="宋体"/>
          <w:color w:val="000000"/>
          <w:szCs w:val="21"/>
        </w:rPr>
      </w:pPr>
      <w:r>
        <w:rPr>
          <w:rFonts w:hint="eastAsia" w:ascii="宋体" w:hAnsi="宋体"/>
          <w:color w:val="000000"/>
          <w:szCs w:val="21"/>
        </w:rPr>
        <w:t>如果我方在贵中心组织的</w:t>
      </w:r>
      <w:r>
        <w:rPr>
          <w:rFonts w:hint="eastAsia" w:ascii="宋体" w:hAnsi="宋体"/>
          <w:color w:val="000000"/>
          <w:kern w:val="28"/>
          <w:szCs w:val="21"/>
          <w:u w:val="single"/>
        </w:rPr>
        <w:t>($采购项目名称)</w:t>
      </w:r>
      <w:r>
        <w:rPr>
          <w:rFonts w:hint="eastAsia" w:ascii="宋体" w:hAnsi="宋体"/>
          <w:color w:val="000000"/>
          <w:szCs w:val="21"/>
        </w:rPr>
        <w:t>招标中获中标（采购项目编号：</w:t>
      </w:r>
      <w:bookmarkStart w:id="14" w:name="fszhaobwjbh_7"/>
      <w:r>
        <w:rPr>
          <w:rFonts w:hint="eastAsia" w:ascii="宋体" w:hAnsi="宋体"/>
          <w:color w:val="000000"/>
          <w:szCs w:val="21"/>
          <w:u w:val="single"/>
        </w:rPr>
        <w:t>($采购项目编号)</w:t>
      </w:r>
      <w:bookmarkEnd w:id="14"/>
      <w:r>
        <w:rPr>
          <w:rFonts w:hint="eastAsia" w:ascii="宋体" w:hAnsi="宋体"/>
          <w:color w:val="000000"/>
          <w:szCs w:val="21"/>
        </w:rPr>
        <w:t>），我方保证在收取《中标通知书》前，按招标文件对采购代理费支付方式的约定，承担本项目采购代理费。</w:t>
      </w:r>
    </w:p>
    <w:p w14:paraId="3E86F043">
      <w:pPr>
        <w:spacing w:line="360" w:lineRule="auto"/>
        <w:ind w:firstLine="420"/>
        <w:rPr>
          <w:rFonts w:ascii="宋体" w:hAnsi="宋体"/>
          <w:color w:val="000000"/>
          <w:szCs w:val="21"/>
        </w:rPr>
      </w:pPr>
      <w:r>
        <w:rPr>
          <w:rFonts w:hint="eastAsia" w:ascii="宋体" w:hAnsi="宋体"/>
          <w:color w:val="000000"/>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hint="eastAsia" w:ascii="宋体" w:hAnsi="宋体"/>
          <w:b/>
          <w:color w:val="000000"/>
          <w:szCs w:val="21"/>
        </w:rPr>
        <w:t>广东省政府采购中心</w:t>
      </w:r>
      <w:r>
        <w:rPr>
          <w:rFonts w:hint="eastAsia" w:ascii="宋体" w:hAnsi="宋体"/>
          <w:color w:val="000000"/>
          <w:szCs w:val="21"/>
        </w:rPr>
        <w:t>的要求办理支付手续。</w:t>
      </w:r>
    </w:p>
    <w:p w14:paraId="0D08C32A">
      <w:pPr>
        <w:spacing w:line="360" w:lineRule="auto"/>
        <w:rPr>
          <w:rFonts w:ascii="宋体" w:hAnsi="宋体"/>
          <w:color w:val="000000"/>
          <w:szCs w:val="21"/>
        </w:rPr>
      </w:pPr>
    </w:p>
    <w:p w14:paraId="378D119C">
      <w:pPr>
        <w:spacing w:line="360" w:lineRule="auto"/>
        <w:ind w:firstLine="405"/>
        <w:rPr>
          <w:rFonts w:ascii="宋体" w:hAnsi="宋体"/>
          <w:color w:val="000000"/>
          <w:szCs w:val="21"/>
        </w:rPr>
      </w:pPr>
      <w:r>
        <w:rPr>
          <w:rFonts w:hint="eastAsia" w:ascii="宋体" w:hAnsi="宋体"/>
          <w:color w:val="000000"/>
          <w:szCs w:val="21"/>
        </w:rPr>
        <w:t>特此承诺！</w:t>
      </w:r>
    </w:p>
    <w:p w14:paraId="32857A07">
      <w:pPr>
        <w:spacing w:line="360" w:lineRule="auto"/>
        <w:rPr>
          <w:rFonts w:ascii="宋体" w:hAnsi="宋体"/>
          <w:color w:val="000000"/>
          <w:szCs w:val="21"/>
        </w:rPr>
      </w:pPr>
    </w:p>
    <w:p w14:paraId="05809E48">
      <w:pPr>
        <w:spacing w:line="360" w:lineRule="auto"/>
        <w:rPr>
          <w:rFonts w:ascii="宋体" w:hAnsi="宋体"/>
          <w:color w:val="000000"/>
          <w:szCs w:val="21"/>
        </w:rPr>
      </w:pPr>
    </w:p>
    <w:p w14:paraId="4AE53DB3">
      <w:pPr>
        <w:spacing w:line="360" w:lineRule="auto"/>
        <w:ind w:left="4700" w:leftChars="2238"/>
        <w:rPr>
          <w:rFonts w:ascii="宋体" w:hAnsi="宋体"/>
          <w:color w:val="000000"/>
          <w:szCs w:val="21"/>
        </w:rPr>
      </w:pPr>
      <w:r>
        <w:rPr>
          <w:rFonts w:hint="eastAsia" w:ascii="宋体" w:hAnsi="宋体"/>
          <w:color w:val="000000"/>
          <w:szCs w:val="21"/>
        </w:rPr>
        <w:t>报价供应商法定名称（公章）；</w:t>
      </w:r>
    </w:p>
    <w:p w14:paraId="5DAC3D98">
      <w:pPr>
        <w:spacing w:line="360" w:lineRule="auto"/>
        <w:ind w:left="4700" w:leftChars="2238"/>
        <w:rPr>
          <w:rFonts w:ascii="宋体" w:hAnsi="宋体"/>
          <w:color w:val="000000"/>
          <w:szCs w:val="21"/>
        </w:rPr>
      </w:pPr>
      <w:r>
        <w:rPr>
          <w:rFonts w:hint="eastAsia" w:ascii="宋体" w:hAnsi="宋体"/>
          <w:color w:val="000000"/>
          <w:szCs w:val="21"/>
        </w:rPr>
        <w:t>报价供应商法定地址：</w:t>
      </w:r>
    </w:p>
    <w:p w14:paraId="0C9C1632">
      <w:pPr>
        <w:spacing w:line="360" w:lineRule="auto"/>
        <w:ind w:left="4700" w:leftChars="2238"/>
        <w:rPr>
          <w:rFonts w:ascii="宋体" w:hAnsi="宋体"/>
          <w:color w:val="000000"/>
          <w:szCs w:val="21"/>
        </w:rPr>
      </w:pPr>
      <w:r>
        <w:rPr>
          <w:rFonts w:hint="eastAsia" w:ascii="宋体" w:hAnsi="宋体"/>
          <w:color w:val="000000"/>
          <w:szCs w:val="21"/>
        </w:rPr>
        <w:t>报价供应商授权代表（签字或盖章）：</w:t>
      </w:r>
    </w:p>
    <w:p w14:paraId="015FFA2D">
      <w:pPr>
        <w:spacing w:line="360" w:lineRule="auto"/>
        <w:ind w:left="4700" w:leftChars="2238"/>
        <w:rPr>
          <w:rFonts w:ascii="宋体" w:hAnsi="宋体"/>
          <w:color w:val="000000"/>
          <w:szCs w:val="21"/>
        </w:rPr>
      </w:pPr>
      <w:r>
        <w:rPr>
          <w:rFonts w:hint="eastAsia" w:ascii="宋体" w:hAnsi="宋体"/>
          <w:color w:val="000000"/>
          <w:szCs w:val="21"/>
        </w:rPr>
        <w:t>电    话：</w:t>
      </w:r>
    </w:p>
    <w:p w14:paraId="50DF5050">
      <w:pPr>
        <w:spacing w:line="360" w:lineRule="auto"/>
        <w:ind w:left="4700" w:leftChars="2238"/>
        <w:rPr>
          <w:rFonts w:ascii="宋体" w:hAnsi="宋体"/>
          <w:color w:val="000000"/>
          <w:szCs w:val="21"/>
        </w:rPr>
      </w:pPr>
      <w:r>
        <w:rPr>
          <w:rFonts w:hint="eastAsia" w:ascii="宋体" w:hAnsi="宋体"/>
          <w:color w:val="000000"/>
          <w:szCs w:val="21"/>
        </w:rPr>
        <w:t>传    真：</w:t>
      </w:r>
    </w:p>
    <w:p w14:paraId="018B572C">
      <w:pPr>
        <w:spacing w:line="360" w:lineRule="auto"/>
        <w:ind w:left="4700" w:leftChars="2238"/>
        <w:rPr>
          <w:rFonts w:ascii="宋体" w:hAnsi="宋体"/>
          <w:color w:val="000000"/>
          <w:szCs w:val="21"/>
        </w:rPr>
      </w:pPr>
      <w:r>
        <w:rPr>
          <w:rFonts w:hint="eastAsia" w:ascii="宋体" w:hAnsi="宋体"/>
          <w:b/>
          <w:bCs/>
          <w:color w:val="000000"/>
          <w:szCs w:val="21"/>
        </w:rPr>
        <w:t>承诺日期：</w:t>
      </w:r>
    </w:p>
    <w:p w14:paraId="104414FC">
      <w:pPr>
        <w:pStyle w:val="4"/>
        <w:keepLines w:val="0"/>
        <w:tabs>
          <w:tab w:val="left" w:pos="851"/>
        </w:tabs>
        <w:spacing w:before="0" w:after="0" w:line="360" w:lineRule="auto"/>
        <w:ind w:left="850" w:leftChars="405" w:firstLine="3900" w:firstLineChars="1850"/>
        <w:rPr>
          <w:rFonts w:ascii="宋体" w:hAnsi="宋体" w:eastAsia="宋体"/>
          <w:color w:val="000000"/>
          <w:sz w:val="21"/>
          <w:szCs w:val="21"/>
        </w:rPr>
      </w:pPr>
      <w:bookmarkStart w:id="15" w:name="_Toc104928866"/>
      <w:bookmarkStart w:id="16" w:name="_Toc278794820"/>
      <w:r>
        <w:rPr>
          <w:rFonts w:hint="eastAsia" w:ascii="宋体" w:hAnsi="宋体" w:eastAsia="宋体"/>
          <w:color w:val="000000"/>
          <w:sz w:val="21"/>
          <w:szCs w:val="21"/>
        </w:rPr>
        <w:t>唱标信封（独立封装）</w:t>
      </w:r>
      <w:bookmarkEnd w:id="15"/>
      <w:bookmarkEnd w:id="16"/>
    </w:p>
    <w:p w14:paraId="4D976837">
      <w:pPr>
        <w:tabs>
          <w:tab w:val="left" w:pos="540"/>
        </w:tabs>
        <w:spacing w:line="360" w:lineRule="auto"/>
        <w:rPr>
          <w:rFonts w:ascii="宋体" w:hAnsi="宋体"/>
          <w:b/>
          <w:color w:val="000000"/>
          <w:szCs w:val="21"/>
          <w:lang w:val="en-GB"/>
        </w:rPr>
      </w:pPr>
      <w:r>
        <w:rPr>
          <w:rFonts w:ascii="宋体" w:hAnsi="宋体"/>
          <w:b/>
          <w:color w:val="000000"/>
          <w:szCs w:val="21"/>
          <w:lang w:val="en-GB"/>
        </w:rPr>
        <w:br w:type="page"/>
      </w:r>
    </w:p>
    <w:p w14:paraId="1D5C1312">
      <w:pPr>
        <w:pStyle w:val="4"/>
        <w:keepLines w:val="0"/>
        <w:numPr>
          <w:ilvl w:val="0"/>
          <w:numId w:val="1"/>
        </w:numPr>
        <w:tabs>
          <w:tab w:val="left" w:pos="851"/>
        </w:tabs>
        <w:spacing w:before="0" w:after="0" w:line="360" w:lineRule="auto"/>
        <w:ind w:left="851" w:hanging="851"/>
        <w:rPr>
          <w:rFonts w:ascii="宋体" w:hAnsi="宋体" w:eastAsia="宋体"/>
          <w:color w:val="000000"/>
          <w:sz w:val="21"/>
          <w:szCs w:val="21"/>
        </w:rPr>
      </w:pPr>
      <w:r>
        <w:rPr>
          <w:rFonts w:hint="eastAsia" w:ascii="宋体" w:hAnsi="宋体" w:eastAsia="宋体"/>
          <w:color w:val="000000"/>
          <w:sz w:val="21"/>
          <w:szCs w:val="21"/>
        </w:rPr>
        <w:t>将下列内容单独密封装入“唱标信封”。</w:t>
      </w:r>
    </w:p>
    <w:p w14:paraId="3F8FB570">
      <w:pPr>
        <w:pStyle w:val="5"/>
        <w:tabs>
          <w:tab w:val="left" w:pos="851"/>
        </w:tabs>
        <w:spacing w:before="0" w:after="0" w:line="360" w:lineRule="auto"/>
        <w:ind w:left="850" w:hanging="850" w:hangingChars="403"/>
        <w:rPr>
          <w:rFonts w:ascii="宋体" w:hAnsi="宋体" w:eastAsia="宋体"/>
          <w:color w:val="000000"/>
          <w:sz w:val="21"/>
          <w:szCs w:val="21"/>
        </w:rPr>
      </w:pPr>
      <w:r>
        <w:rPr>
          <w:rFonts w:hint="eastAsia" w:ascii="宋体" w:hAnsi="宋体" w:eastAsia="宋体"/>
          <w:color w:val="000000"/>
          <w:sz w:val="21"/>
          <w:szCs w:val="21"/>
        </w:rPr>
        <w:t>9.1</w:t>
      </w:r>
      <w:r>
        <w:rPr>
          <w:rFonts w:hint="eastAsia" w:ascii="宋体" w:hAnsi="宋体" w:eastAsia="宋体"/>
          <w:color w:val="000000"/>
          <w:sz w:val="21"/>
          <w:szCs w:val="21"/>
        </w:rPr>
        <w:tab/>
      </w:r>
      <w:r>
        <w:rPr>
          <w:rFonts w:hint="eastAsia" w:ascii="宋体" w:hAnsi="宋体" w:eastAsia="宋体"/>
          <w:color w:val="000000"/>
          <w:sz w:val="21"/>
          <w:szCs w:val="21"/>
        </w:rPr>
        <w:t>《报价一览表》《明细报价表》(从响应文件正本中复印并盖章)</w:t>
      </w:r>
    </w:p>
    <w:p w14:paraId="1ACB5ABD">
      <w:pPr>
        <w:pStyle w:val="5"/>
        <w:tabs>
          <w:tab w:val="left" w:pos="851"/>
        </w:tabs>
        <w:spacing w:before="0" w:after="0" w:line="360" w:lineRule="auto"/>
        <w:ind w:left="850" w:hanging="850" w:hangingChars="403"/>
        <w:rPr>
          <w:rFonts w:ascii="宋体" w:hAnsi="宋体" w:eastAsia="宋体"/>
          <w:color w:val="000000"/>
          <w:sz w:val="21"/>
          <w:szCs w:val="21"/>
        </w:rPr>
      </w:pPr>
      <w:r>
        <w:rPr>
          <w:rFonts w:hint="eastAsia" w:ascii="宋体" w:hAnsi="宋体" w:eastAsia="宋体"/>
          <w:color w:val="000000"/>
          <w:sz w:val="21"/>
          <w:szCs w:val="21"/>
        </w:rPr>
        <w:t>9.2</w:t>
      </w:r>
      <w:r>
        <w:rPr>
          <w:rFonts w:hint="eastAsia" w:ascii="宋体" w:hAnsi="宋体" w:eastAsia="宋体"/>
          <w:color w:val="000000"/>
          <w:sz w:val="21"/>
          <w:szCs w:val="21"/>
        </w:rPr>
        <w:tab/>
      </w:r>
      <w:r>
        <w:rPr>
          <w:rFonts w:hint="eastAsia" w:ascii="宋体" w:hAnsi="宋体" w:eastAsia="宋体"/>
          <w:color w:val="000000"/>
          <w:sz w:val="21"/>
          <w:szCs w:val="21"/>
        </w:rPr>
        <w:t>优惠或折扣说明（如有）、《中小企业声明函》（如有）、《残疾人福利性单位声明函》（如有）、《监狱企业证明文件》（如有）</w:t>
      </w:r>
    </w:p>
    <w:p w14:paraId="155871DE">
      <w:pPr>
        <w:pStyle w:val="5"/>
        <w:tabs>
          <w:tab w:val="left" w:pos="851"/>
        </w:tabs>
        <w:spacing w:before="0" w:after="0" w:line="360" w:lineRule="auto"/>
        <w:ind w:left="846" w:hanging="846" w:hangingChars="403"/>
        <w:rPr>
          <w:rFonts w:ascii="宋体" w:hAnsi="宋体" w:eastAsia="宋体"/>
          <w:color w:val="000000"/>
          <w:sz w:val="21"/>
          <w:szCs w:val="21"/>
        </w:rPr>
      </w:pPr>
      <w:r>
        <w:rPr>
          <w:rFonts w:hint="eastAsia" w:ascii="宋体" w:hAnsi="宋体" w:eastAsia="宋体"/>
          <w:b w:val="0"/>
          <w:bCs w:val="0"/>
          <w:color w:val="000000"/>
          <w:sz w:val="21"/>
          <w:szCs w:val="21"/>
        </w:rPr>
        <w:t>9.3    《采购代理费支付承诺书》原件</w:t>
      </w:r>
    </w:p>
    <w:p w14:paraId="3A0AAAEA">
      <w:pPr>
        <w:rPr>
          <w:color w:val="000000"/>
        </w:rPr>
      </w:pPr>
    </w:p>
    <w:p w14:paraId="012B2018">
      <w:pPr>
        <w:widowControl/>
        <w:tabs>
          <w:tab w:val="left" w:pos="720"/>
        </w:tabs>
        <w:spacing w:line="360" w:lineRule="auto"/>
        <w:rPr>
          <w:rFonts w:ascii="宋体" w:hAnsi="宋体"/>
          <w:color w:val="000000"/>
          <w:szCs w:val="21"/>
        </w:rPr>
      </w:pPr>
    </w:p>
    <w:p w14:paraId="3C95432F">
      <w:pPr>
        <w:spacing w:line="360" w:lineRule="auto"/>
        <w:jc w:val="center"/>
        <w:rPr>
          <w:color w:val="000000"/>
        </w:rPr>
      </w:pPr>
      <w:r>
        <w:rPr>
          <w:rFonts w:hint="eastAsia" w:ascii="宋体" w:hAnsi="宋体"/>
          <w:color w:val="000000"/>
          <w:szCs w:val="21"/>
        </w:rPr>
        <w:br w:type="page"/>
      </w:r>
    </w:p>
    <w:p w14:paraId="043C3C61">
      <w:pPr>
        <w:pStyle w:val="15"/>
        <w:snapToGrid w:val="0"/>
        <w:spacing w:before="0" w:beforeAutospacing="0" w:after="0" w:afterAutospacing="0" w:line="360" w:lineRule="auto"/>
        <w:jc w:val="both"/>
        <w:rPr>
          <w:szCs w:val="21"/>
        </w:rPr>
      </w:pPr>
      <w:r>
        <w:rPr>
          <w:rFonts w:hint="eastAsia"/>
          <w:szCs w:val="21"/>
        </w:rPr>
        <w:t>附件（以下格式文件由供应商根据需要选用）</w:t>
      </w:r>
    </w:p>
    <w:p w14:paraId="2CDB3552">
      <w:pPr>
        <w:snapToGrid w:val="0"/>
        <w:spacing w:line="360" w:lineRule="auto"/>
        <w:jc w:val="center"/>
        <w:rPr>
          <w:rFonts w:ascii="宋体" w:hAnsi="宋体"/>
          <w:color w:val="000000"/>
          <w:szCs w:val="21"/>
        </w:rPr>
      </w:pPr>
    </w:p>
    <w:p w14:paraId="29C7E5B7">
      <w:pPr>
        <w:widowControl/>
        <w:tabs>
          <w:tab w:val="left" w:pos="720"/>
        </w:tabs>
        <w:spacing w:line="360" w:lineRule="auto"/>
        <w:jc w:val="center"/>
        <w:rPr>
          <w:rFonts w:ascii="宋体" w:hAnsi="宋体"/>
          <w:b/>
          <w:color w:val="000000"/>
          <w:sz w:val="24"/>
          <w:szCs w:val="24"/>
        </w:rPr>
      </w:pPr>
      <w:r>
        <w:rPr>
          <w:rFonts w:hint="eastAsia" w:ascii="宋体" w:hAnsi="宋体"/>
          <w:b/>
          <w:color w:val="000000"/>
          <w:sz w:val="24"/>
        </w:rPr>
        <w:t>投标保函</w:t>
      </w:r>
    </w:p>
    <w:p w14:paraId="5217D6D7">
      <w:pPr>
        <w:snapToGrid w:val="0"/>
        <w:spacing w:line="360" w:lineRule="auto"/>
        <w:jc w:val="center"/>
        <w:rPr>
          <w:rFonts w:ascii="宋体" w:hAnsi="宋体"/>
          <w:color w:val="000000"/>
          <w:szCs w:val="21"/>
        </w:rPr>
      </w:pPr>
      <w:r>
        <w:rPr>
          <w:rFonts w:hint="eastAsia" w:ascii="宋体" w:hAnsi="宋体"/>
          <w:color w:val="000000"/>
          <w:szCs w:val="21"/>
        </w:rPr>
        <w:t>（不符合采购文件要求的保函有被拒收的风险）</w:t>
      </w:r>
    </w:p>
    <w:p w14:paraId="3181F9BF">
      <w:pPr>
        <w:widowControl/>
        <w:tabs>
          <w:tab w:val="left" w:pos="720"/>
        </w:tabs>
        <w:spacing w:line="360" w:lineRule="auto"/>
        <w:rPr>
          <w:rFonts w:ascii="宋体" w:hAnsi="宋体"/>
          <w:color w:val="000000"/>
          <w:szCs w:val="21"/>
        </w:rPr>
      </w:pPr>
    </w:p>
    <w:p w14:paraId="28E63818">
      <w:pPr>
        <w:pStyle w:val="6"/>
        <w:adjustRightInd w:val="0"/>
        <w:snapToGrid w:val="0"/>
        <w:spacing w:line="360" w:lineRule="auto"/>
        <w:ind w:firstLine="0"/>
        <w:rPr>
          <w:rFonts w:ascii="宋体" w:hAnsi="宋体" w:cs="Tahoma"/>
          <w:color w:val="000000"/>
          <w:szCs w:val="21"/>
        </w:rPr>
      </w:pPr>
      <w:r>
        <w:rPr>
          <w:rFonts w:hint="eastAsia" w:ascii="宋体" w:hAnsi="宋体" w:cs="Tahoma"/>
          <w:color w:val="000000"/>
          <w:szCs w:val="21"/>
        </w:rPr>
        <w:t>开具日期：     年    月   日</w:t>
      </w:r>
    </w:p>
    <w:p w14:paraId="0FE080E9">
      <w:pPr>
        <w:pStyle w:val="2"/>
        <w:jc w:val="right"/>
        <w:rPr>
          <w:rFonts w:ascii="宋体" w:hAnsi="宋体"/>
          <w:color w:val="000000"/>
          <w:szCs w:val="21"/>
        </w:rPr>
      </w:pPr>
      <w:r>
        <w:rPr>
          <w:rFonts w:hint="eastAsia" w:ascii="宋体" w:hAnsi="宋体"/>
          <w:color w:val="000000"/>
          <w:szCs w:val="21"/>
        </w:rPr>
        <w:t>不可撤销保函第号</w:t>
      </w:r>
    </w:p>
    <w:p w14:paraId="0F7105FA">
      <w:pPr>
        <w:adjustRightInd w:val="0"/>
        <w:snapToGrid w:val="0"/>
        <w:spacing w:line="360" w:lineRule="auto"/>
        <w:rPr>
          <w:rFonts w:ascii="宋体" w:hAnsi="宋体" w:cs="Tahoma"/>
          <w:b/>
          <w:color w:val="000000"/>
          <w:szCs w:val="21"/>
        </w:rPr>
      </w:pPr>
      <w:r>
        <w:rPr>
          <w:rFonts w:hint="eastAsia" w:ascii="宋体" w:hAnsi="宋体" w:cs="Tahoma"/>
          <w:color w:val="000000"/>
          <w:szCs w:val="21"/>
        </w:rPr>
        <w:t>致：</w:t>
      </w:r>
      <w:r>
        <w:rPr>
          <w:rFonts w:hint="eastAsia" w:ascii="宋体" w:hAnsi="宋体" w:cs="Tahoma"/>
          <w:b/>
          <w:color w:val="000000"/>
          <w:szCs w:val="21"/>
        </w:rPr>
        <w:t>广东省政府采购中心</w:t>
      </w:r>
    </w:p>
    <w:p w14:paraId="1BDDFF31">
      <w:pPr>
        <w:spacing w:line="360" w:lineRule="auto"/>
        <w:ind w:firstLine="420" w:firstLineChars="200"/>
        <w:jc w:val="distribute"/>
        <w:rPr>
          <w:rFonts w:ascii="宋体" w:hAnsi="宋体"/>
          <w:color w:val="000000"/>
          <w:szCs w:val="21"/>
        </w:rPr>
      </w:pPr>
      <w:r>
        <w:rPr>
          <w:rFonts w:hint="eastAsia" w:ascii="宋体" w:hAnsi="宋体"/>
          <w:color w:val="000000"/>
          <w:szCs w:val="21"/>
        </w:rPr>
        <w:t>本保函作为</w:t>
      </w:r>
      <w:r>
        <w:rPr>
          <w:rFonts w:hint="eastAsia" w:ascii="宋体" w:hAnsi="宋体"/>
          <w:i/>
          <w:color w:val="000000"/>
          <w:szCs w:val="21"/>
          <w:u w:val="single"/>
        </w:rPr>
        <w:t xml:space="preserve">(供应商名称)             </w:t>
      </w:r>
      <w:r>
        <w:rPr>
          <w:rFonts w:hint="eastAsia" w:ascii="宋体" w:hAnsi="宋体"/>
          <w:color w:val="000000"/>
          <w:szCs w:val="21"/>
        </w:rPr>
        <w:t>（以下简称供应商)响应采购项目编号</w:t>
      </w:r>
      <w:r>
        <w:rPr>
          <w:rFonts w:hint="eastAsia" w:ascii="宋体" w:hAnsi="宋体"/>
          <w:color w:val="000000"/>
          <w:szCs w:val="21"/>
          <w:u w:val="single"/>
          <w:lang w:eastAsia="zh-CN"/>
        </w:rPr>
        <w:t>GPCGD25C256FG121F</w:t>
      </w:r>
      <w:r>
        <w:rPr>
          <w:rFonts w:hint="eastAsia" w:ascii="宋体" w:hAnsi="宋体"/>
          <w:color w:val="000000"/>
          <w:szCs w:val="21"/>
        </w:rPr>
        <w:t>的</w:t>
      </w:r>
      <w:r>
        <w:rPr>
          <w:rFonts w:hint="eastAsia" w:ascii="宋体" w:hAnsi="宋体"/>
          <w:color w:val="000000"/>
          <w:szCs w:val="21"/>
          <w:u w:val="single"/>
          <w:lang w:eastAsia="zh-CN"/>
        </w:rPr>
        <w:t>广东省数字经济运行监测咨询服务项目</w:t>
      </w:r>
      <w:r>
        <w:rPr>
          <w:rFonts w:hint="eastAsia" w:ascii="宋体" w:hAnsi="宋体"/>
          <w:color w:val="000000"/>
          <w:szCs w:val="21"/>
        </w:rPr>
        <w:t>的投标邀请提供的投标保证金，</w:t>
      </w:r>
      <w:r>
        <w:rPr>
          <w:rFonts w:hint="eastAsia" w:ascii="宋体" w:hAnsi="宋体"/>
          <w:color w:val="000000"/>
          <w:szCs w:val="21"/>
          <w:u w:val="single"/>
        </w:rPr>
        <w:t xml:space="preserve">  （</w:t>
      </w:r>
      <w:r>
        <w:rPr>
          <w:rFonts w:hint="eastAsia" w:ascii="宋体" w:hAnsi="宋体"/>
          <w:i/>
          <w:color w:val="000000"/>
          <w:szCs w:val="21"/>
          <w:u w:val="single"/>
        </w:rPr>
        <w:t>开具银行名称</w:t>
      </w:r>
      <w:r>
        <w:rPr>
          <w:rFonts w:hint="eastAsia" w:ascii="宋体" w:hAnsi="宋体"/>
          <w:color w:val="000000"/>
          <w:szCs w:val="21"/>
          <w:u w:val="single"/>
        </w:rPr>
        <w:t xml:space="preserve">）  </w:t>
      </w:r>
      <w:r>
        <w:rPr>
          <w:rFonts w:hint="eastAsia" w:ascii="宋体" w:hAnsi="宋体"/>
          <w:color w:val="000000"/>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14:paraId="109E13BD">
      <w:pPr>
        <w:spacing w:line="360" w:lineRule="auto"/>
        <w:ind w:firstLine="420" w:firstLineChars="200"/>
        <w:rPr>
          <w:rFonts w:ascii="宋体" w:hAnsi="宋体"/>
          <w:color w:val="000000"/>
          <w:szCs w:val="21"/>
        </w:rPr>
      </w:pPr>
      <w:r>
        <w:rPr>
          <w:rFonts w:hint="eastAsia" w:ascii="宋体" w:hAnsi="宋体"/>
          <w:color w:val="000000"/>
          <w:szCs w:val="21"/>
        </w:rPr>
        <w:t>1. 从公开唱价之日起到投标有效期满前，供应商撤回投标；</w:t>
      </w:r>
    </w:p>
    <w:p w14:paraId="3858E88D">
      <w:pPr>
        <w:spacing w:line="360" w:lineRule="auto"/>
        <w:ind w:firstLine="420" w:firstLineChars="200"/>
        <w:rPr>
          <w:rFonts w:ascii="宋体" w:hAnsi="宋体"/>
          <w:color w:val="000000"/>
          <w:szCs w:val="21"/>
        </w:rPr>
      </w:pPr>
      <w:r>
        <w:rPr>
          <w:rFonts w:hint="eastAsia" w:ascii="宋体" w:hAnsi="宋体"/>
          <w:color w:val="000000"/>
          <w:szCs w:val="21"/>
        </w:rPr>
        <w:t xml:space="preserve">2. 供应商未能按成交通知书的要求与采购人签订合同； </w:t>
      </w:r>
    </w:p>
    <w:p w14:paraId="7723EC2F">
      <w:pPr>
        <w:spacing w:line="360" w:lineRule="auto"/>
        <w:ind w:firstLine="420" w:firstLineChars="200"/>
        <w:rPr>
          <w:rFonts w:ascii="宋体" w:hAnsi="宋体"/>
          <w:color w:val="000000"/>
          <w:szCs w:val="21"/>
        </w:rPr>
      </w:pPr>
      <w:r>
        <w:rPr>
          <w:rFonts w:hint="eastAsia" w:ascii="宋体" w:hAnsi="宋体"/>
          <w:color w:val="000000"/>
          <w:szCs w:val="21"/>
        </w:rPr>
        <w:t>3.成交供应商未能按《供应商须知》的要求在规定期限内提交履约保证金。</w:t>
      </w:r>
    </w:p>
    <w:p w14:paraId="70B9C0CA">
      <w:pPr>
        <w:spacing w:line="360" w:lineRule="auto"/>
        <w:ind w:firstLine="420" w:firstLineChars="200"/>
        <w:rPr>
          <w:rFonts w:ascii="宋体" w:hAnsi="宋体" w:cs="Tahoma"/>
          <w:color w:val="000000"/>
          <w:szCs w:val="21"/>
        </w:rPr>
      </w:pPr>
      <w:r>
        <w:rPr>
          <w:rFonts w:hint="eastAsia" w:ascii="宋体" w:hAnsi="宋体"/>
          <w:color w:val="000000"/>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14:paraId="47983F91">
      <w:pPr>
        <w:pStyle w:val="6"/>
        <w:adjustRightInd w:val="0"/>
        <w:snapToGrid w:val="0"/>
        <w:spacing w:line="360" w:lineRule="auto"/>
        <w:rPr>
          <w:rFonts w:ascii="宋体" w:hAnsi="宋体" w:cs="Tahoma"/>
          <w:color w:val="000000"/>
          <w:szCs w:val="21"/>
        </w:rPr>
      </w:pPr>
    </w:p>
    <w:p w14:paraId="0C64CFA7">
      <w:pPr>
        <w:pStyle w:val="6"/>
        <w:adjustRightInd w:val="0"/>
        <w:snapToGrid w:val="0"/>
        <w:spacing w:line="360" w:lineRule="auto"/>
        <w:ind w:firstLine="0"/>
        <w:rPr>
          <w:rFonts w:ascii="宋体" w:hAnsi="宋体" w:cs="Tahoma"/>
          <w:color w:val="000000"/>
          <w:szCs w:val="21"/>
        </w:rPr>
      </w:pPr>
      <w:r>
        <w:rPr>
          <w:rFonts w:hint="eastAsia" w:ascii="宋体" w:hAnsi="宋体" w:cs="Tahoma"/>
          <w:color w:val="000000"/>
          <w:szCs w:val="21"/>
        </w:rPr>
        <w:t xml:space="preserve">银行名称（打印）(公章)：                               </w:t>
      </w:r>
    </w:p>
    <w:p w14:paraId="4895D65F">
      <w:pPr>
        <w:pStyle w:val="2"/>
        <w:rPr>
          <w:rFonts w:ascii="宋体" w:hAnsi="宋体"/>
          <w:color w:val="000000"/>
          <w:szCs w:val="21"/>
        </w:rPr>
      </w:pPr>
      <w:r>
        <w:rPr>
          <w:rFonts w:hint="eastAsia" w:ascii="宋体" w:hAnsi="宋体" w:cs="Tahoma"/>
          <w:color w:val="000000"/>
          <w:szCs w:val="21"/>
        </w:rPr>
        <w:t>银行地址：                                                邮政编码：</w:t>
      </w:r>
    </w:p>
    <w:p w14:paraId="580F6494">
      <w:pPr>
        <w:pStyle w:val="2"/>
        <w:rPr>
          <w:rFonts w:ascii="宋体" w:hAnsi="宋体"/>
          <w:color w:val="000000"/>
          <w:szCs w:val="21"/>
        </w:rPr>
      </w:pPr>
      <w:r>
        <w:rPr>
          <w:rFonts w:hint="eastAsia" w:ascii="宋体" w:hAnsi="宋体"/>
          <w:color w:val="000000"/>
          <w:szCs w:val="21"/>
        </w:rPr>
        <w:t>联系电话：                                                传真号：</w:t>
      </w:r>
    </w:p>
    <w:p w14:paraId="7B9B144F">
      <w:pPr>
        <w:pStyle w:val="6"/>
        <w:adjustRightInd w:val="0"/>
        <w:snapToGrid w:val="0"/>
        <w:spacing w:line="360" w:lineRule="auto"/>
        <w:ind w:firstLine="0"/>
        <w:rPr>
          <w:rFonts w:ascii="宋体" w:hAnsi="宋体" w:cs="Tahoma"/>
          <w:color w:val="000000"/>
          <w:szCs w:val="21"/>
        </w:rPr>
      </w:pPr>
      <w:r>
        <w:rPr>
          <w:rFonts w:hint="eastAsia" w:ascii="宋体" w:hAnsi="宋体" w:cs="Tahoma"/>
          <w:color w:val="000000"/>
          <w:szCs w:val="21"/>
        </w:rPr>
        <w:t>法定代表人或其授权的代理人亲笔签字：</w:t>
      </w:r>
    </w:p>
    <w:p w14:paraId="65BAD391">
      <w:pPr>
        <w:pStyle w:val="6"/>
        <w:adjustRightInd w:val="0"/>
        <w:snapToGrid w:val="0"/>
        <w:spacing w:line="360" w:lineRule="auto"/>
        <w:ind w:firstLine="0"/>
        <w:rPr>
          <w:rFonts w:ascii="宋体" w:hAnsi="宋体" w:cs="Tahoma"/>
          <w:color w:val="000000"/>
          <w:szCs w:val="21"/>
          <w:u w:val="single"/>
        </w:rPr>
      </w:pPr>
      <w:r>
        <w:rPr>
          <w:rFonts w:hint="eastAsia" w:ascii="宋体" w:hAnsi="宋体" w:cs="Tahoma"/>
          <w:color w:val="000000"/>
          <w:szCs w:val="21"/>
        </w:rPr>
        <w:t>法定代表人或其授权的代理人姓名和职务（打印）：姓名职务</w:t>
      </w:r>
    </w:p>
    <w:p w14:paraId="5D6476FA">
      <w:pPr>
        <w:widowControl/>
        <w:shd w:val="clear" w:color="auto" w:fill="FFFFFF"/>
        <w:spacing w:line="360" w:lineRule="auto"/>
        <w:ind w:firstLine="420" w:firstLineChars="200"/>
        <w:jc w:val="center"/>
        <w:textAlignment w:val="center"/>
        <w:rPr>
          <w:color w:val="000000"/>
          <w:szCs w:val="21"/>
        </w:rPr>
      </w:pPr>
      <w:r>
        <w:rPr>
          <w:rFonts w:hint="eastAsia" w:ascii="宋体" w:hAnsi="宋体" w:cs="Tahoma"/>
          <w:color w:val="000000"/>
          <w:szCs w:val="21"/>
          <w:u w:val="single"/>
        </w:rPr>
        <w:br w:type="page"/>
      </w:r>
    </w:p>
    <w:p w14:paraId="15929963">
      <w:pPr>
        <w:spacing w:line="360" w:lineRule="auto"/>
        <w:jc w:val="center"/>
        <w:rPr>
          <w:rFonts w:ascii="宋体" w:hAnsi="宋体"/>
          <w:b/>
          <w:color w:val="000000"/>
          <w:sz w:val="24"/>
          <w:szCs w:val="24"/>
        </w:rPr>
      </w:pPr>
      <w:r>
        <w:rPr>
          <w:rFonts w:hint="eastAsia" w:ascii="宋体" w:hAnsi="宋体"/>
          <w:b/>
          <w:color w:val="000000"/>
          <w:sz w:val="24"/>
        </w:rPr>
        <w:t>询问函、质疑函格式</w:t>
      </w:r>
    </w:p>
    <w:p w14:paraId="396E779F">
      <w:pPr>
        <w:pStyle w:val="15"/>
        <w:snapToGrid w:val="0"/>
        <w:spacing w:before="0" w:beforeAutospacing="0" w:after="0" w:afterAutospacing="0" w:line="360" w:lineRule="auto"/>
        <w:jc w:val="both"/>
        <w:rPr>
          <w:szCs w:val="21"/>
        </w:rPr>
      </w:pPr>
    </w:p>
    <w:p w14:paraId="36CD0204">
      <w:pPr>
        <w:snapToGrid w:val="0"/>
        <w:spacing w:line="360" w:lineRule="auto"/>
        <w:ind w:firstLine="424" w:firstLineChars="201"/>
        <w:rPr>
          <w:rFonts w:ascii="宋体" w:hAnsi="宋体"/>
          <w:b/>
          <w:color w:val="000000"/>
          <w:szCs w:val="21"/>
        </w:rPr>
      </w:pPr>
      <w:r>
        <w:rPr>
          <w:rFonts w:hint="eastAsia" w:ascii="宋体" w:hAnsi="宋体"/>
          <w:b/>
          <w:color w:val="000000"/>
          <w:szCs w:val="21"/>
        </w:rPr>
        <w:t>说明：本部分格式为供应商提交询问函、质疑函时使用，不属于响应文件格式的组成部分。</w:t>
      </w:r>
    </w:p>
    <w:p w14:paraId="5F923B0F">
      <w:pPr>
        <w:pStyle w:val="15"/>
        <w:snapToGrid w:val="0"/>
        <w:spacing w:before="0" w:beforeAutospacing="0" w:after="0" w:afterAutospacing="0" w:line="360" w:lineRule="auto"/>
        <w:jc w:val="both"/>
        <w:rPr>
          <w:szCs w:val="21"/>
        </w:rPr>
      </w:pPr>
    </w:p>
    <w:p w14:paraId="734889F1">
      <w:pPr>
        <w:pStyle w:val="15"/>
        <w:snapToGrid w:val="0"/>
        <w:spacing w:before="0" w:beforeAutospacing="0" w:after="0" w:afterAutospacing="0" w:line="360" w:lineRule="auto"/>
        <w:jc w:val="both"/>
        <w:rPr>
          <w:rFonts w:ascii="仿宋_GB2312" w:eastAsia="仿宋_GB2312"/>
        </w:rPr>
      </w:pPr>
      <w:r>
        <w:rPr>
          <w:rFonts w:hint="eastAsia" w:ascii="仿宋_GB2312" w:eastAsia="仿宋_GB2312"/>
        </w:rPr>
        <w:t>1：询问函格式</w:t>
      </w:r>
    </w:p>
    <w:p w14:paraId="567AE66F">
      <w:pPr>
        <w:pStyle w:val="15"/>
        <w:spacing w:before="0" w:beforeAutospacing="0" w:after="0" w:afterAutospacing="0" w:line="360" w:lineRule="auto"/>
        <w:jc w:val="center"/>
        <w:rPr>
          <w:rStyle w:val="18"/>
          <w:rFonts w:ascii="华文中宋" w:hAnsi="华文中宋" w:eastAsia="华文中宋" w:cs="Times New Roman"/>
        </w:rPr>
      </w:pPr>
      <w:r>
        <w:rPr>
          <w:rStyle w:val="18"/>
          <w:rFonts w:hint="eastAsia" w:ascii="华文中宋" w:hAnsi="华文中宋" w:eastAsia="华文中宋"/>
          <w:b w:val="0"/>
        </w:rPr>
        <w:t>询问函</w:t>
      </w:r>
    </w:p>
    <w:p w14:paraId="6192B395">
      <w:pPr>
        <w:widowControl/>
        <w:tabs>
          <w:tab w:val="left" w:pos="6300"/>
        </w:tabs>
        <w:snapToGrid w:val="0"/>
        <w:spacing w:line="360" w:lineRule="auto"/>
        <w:jc w:val="left"/>
        <w:rPr>
          <w:rFonts w:ascii="仿宋_GB2312" w:hAnsi="宋体" w:eastAsia="仿宋_GB2312"/>
          <w:color w:val="000000"/>
        </w:rPr>
      </w:pPr>
      <w:r>
        <w:rPr>
          <w:rFonts w:hint="eastAsia" w:ascii="仿宋_GB2312" w:hAnsi="宋体" w:eastAsia="仿宋_GB2312"/>
          <w:color w:val="000000"/>
          <w:sz w:val="24"/>
        </w:rPr>
        <w:t>广东省政府采购中心：</w:t>
      </w:r>
    </w:p>
    <w:p w14:paraId="20AEF4A6">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我单位已按要求获取遴选文件并准备参与</w:t>
      </w:r>
      <w:r>
        <w:rPr>
          <w:rFonts w:hint="eastAsia" w:ascii="仿宋_GB2312" w:hAnsi="宋体" w:eastAsia="仿宋_GB2312"/>
          <w:i/>
          <w:color w:val="000000"/>
          <w:sz w:val="24"/>
          <w:u w:val="single"/>
        </w:rPr>
        <w:t>（项目名称）</w:t>
      </w:r>
      <w:r>
        <w:rPr>
          <w:rFonts w:hint="eastAsia" w:ascii="仿宋_GB2312" w:hAnsi="宋体" w:eastAsia="仿宋_GB2312"/>
          <w:color w:val="000000"/>
          <w:sz w:val="24"/>
        </w:rPr>
        <w:t>项目（采购文件编号：）的投标（或报价）活动，现有以下几个内容（或条款）存在疑问（或无法理解），特提出询问。</w:t>
      </w:r>
    </w:p>
    <w:p w14:paraId="00F29EB4">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一、_____________________（事项一）</w:t>
      </w:r>
    </w:p>
    <w:p w14:paraId="3246C242">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（1）____________________（问题或条款内容）</w:t>
      </w:r>
    </w:p>
    <w:p w14:paraId="3DBF8C11">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（2）____________________（说明疑问或无法理解原因）</w:t>
      </w:r>
    </w:p>
    <w:p w14:paraId="2DB62C90">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（3）____________________（建议）</w:t>
      </w:r>
    </w:p>
    <w:p w14:paraId="77C7C69F">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二、_____________________（事项二）</w:t>
      </w:r>
    </w:p>
    <w:p w14:paraId="7375483F">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w:t>
      </w:r>
    </w:p>
    <w:p w14:paraId="7D4B4191">
      <w:pPr>
        <w:widowControl/>
        <w:tabs>
          <w:tab w:val="left" w:pos="6300"/>
        </w:tabs>
        <w:snapToGrid w:val="0"/>
        <w:spacing w:line="360" w:lineRule="auto"/>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随附相关证明材料如下：（目录）。</w:t>
      </w:r>
    </w:p>
    <w:p w14:paraId="0087FBD0">
      <w:pPr>
        <w:widowControl/>
        <w:tabs>
          <w:tab w:val="left" w:pos="6300"/>
        </w:tabs>
        <w:snapToGrid w:val="0"/>
        <w:spacing w:line="360" w:lineRule="auto"/>
        <w:ind w:firstLine="1440" w:firstLineChars="600"/>
        <w:jc w:val="left"/>
        <w:rPr>
          <w:rFonts w:ascii="仿宋_GB2312" w:hAnsi="宋体" w:eastAsia="仿宋_GB2312"/>
          <w:color w:val="000000"/>
          <w:sz w:val="24"/>
        </w:rPr>
      </w:pPr>
      <w:r>
        <w:rPr>
          <w:rFonts w:hint="eastAsia" w:ascii="仿宋_GB2312" w:hAnsi="宋体" w:eastAsia="仿宋_GB2312"/>
          <w:color w:val="000000"/>
          <w:sz w:val="24"/>
        </w:rPr>
        <w:t>询问人：（公章）</w:t>
      </w:r>
    </w:p>
    <w:p w14:paraId="676DBA5C">
      <w:pPr>
        <w:widowControl/>
        <w:tabs>
          <w:tab w:val="left" w:pos="6300"/>
        </w:tabs>
        <w:snapToGrid w:val="0"/>
        <w:spacing w:line="360" w:lineRule="auto"/>
        <w:ind w:firstLine="1440" w:firstLineChars="600"/>
        <w:jc w:val="left"/>
        <w:rPr>
          <w:rFonts w:ascii="仿宋_GB2312" w:hAnsi="宋体" w:eastAsia="仿宋_GB2312"/>
          <w:color w:val="000000"/>
          <w:sz w:val="24"/>
        </w:rPr>
      </w:pPr>
      <w:r>
        <w:rPr>
          <w:rFonts w:hint="eastAsia" w:ascii="仿宋_GB2312" w:hAnsi="宋体" w:eastAsia="仿宋_GB2312"/>
          <w:color w:val="000000"/>
          <w:sz w:val="24"/>
        </w:rPr>
        <w:t>法定代表人（授权代表）：</w:t>
      </w:r>
    </w:p>
    <w:p w14:paraId="55D71F5D">
      <w:pPr>
        <w:tabs>
          <w:tab w:val="left" w:pos="6300"/>
        </w:tabs>
        <w:snapToGrid w:val="0"/>
        <w:spacing w:line="360" w:lineRule="auto"/>
        <w:ind w:firstLine="1440" w:firstLineChars="600"/>
        <w:jc w:val="left"/>
        <w:rPr>
          <w:rFonts w:ascii="仿宋_GB2312" w:hAnsi="宋体" w:eastAsia="仿宋_GB2312"/>
          <w:color w:val="000000"/>
          <w:sz w:val="24"/>
        </w:rPr>
      </w:pPr>
      <w:r>
        <w:rPr>
          <w:rFonts w:hint="eastAsia" w:ascii="仿宋_GB2312" w:hAnsi="宋体" w:eastAsia="仿宋_GB2312"/>
          <w:color w:val="000000"/>
          <w:sz w:val="24"/>
        </w:rPr>
        <w:t>地址/邮编：</w:t>
      </w:r>
    </w:p>
    <w:p w14:paraId="640FD907">
      <w:pPr>
        <w:tabs>
          <w:tab w:val="left" w:pos="6300"/>
        </w:tabs>
        <w:snapToGrid w:val="0"/>
        <w:spacing w:line="360" w:lineRule="auto"/>
        <w:ind w:firstLine="1440" w:firstLineChars="600"/>
        <w:jc w:val="left"/>
        <w:rPr>
          <w:rFonts w:ascii="仿宋_GB2312" w:hAnsi="宋体" w:eastAsia="仿宋_GB2312"/>
          <w:color w:val="000000"/>
          <w:sz w:val="24"/>
        </w:rPr>
      </w:pPr>
      <w:r>
        <w:rPr>
          <w:rFonts w:hint="eastAsia" w:ascii="仿宋_GB2312" w:hAnsi="宋体" w:eastAsia="仿宋_GB2312"/>
          <w:color w:val="000000"/>
          <w:sz w:val="24"/>
        </w:rPr>
        <w:t>电话/传真：</w:t>
      </w:r>
    </w:p>
    <w:p w14:paraId="20EA5DC4">
      <w:pPr>
        <w:spacing w:line="360" w:lineRule="auto"/>
        <w:jc w:val="right"/>
        <w:rPr>
          <w:rFonts w:ascii="仿宋_GB2312" w:hAnsi="宋体" w:eastAsia="仿宋_GB2312"/>
          <w:color w:val="000000"/>
          <w:sz w:val="24"/>
        </w:rPr>
      </w:pPr>
      <w:r>
        <w:rPr>
          <w:rFonts w:hint="eastAsia" w:ascii="仿宋_GB2312" w:hAnsi="仿宋" w:eastAsia="仿宋_GB2312"/>
          <w:color w:val="000000"/>
          <w:sz w:val="24"/>
        </w:rPr>
        <w:t>年月日</w:t>
      </w:r>
    </w:p>
    <w:p w14:paraId="400E39E9">
      <w:pPr>
        <w:snapToGrid w:val="0"/>
        <w:spacing w:line="360" w:lineRule="auto"/>
        <w:ind w:firstLine="432" w:firstLineChars="180"/>
        <w:rPr>
          <w:rFonts w:ascii="仿宋_GB2312" w:eastAsia="仿宋_GB2312"/>
          <w:color w:val="000000"/>
          <w:sz w:val="24"/>
        </w:rPr>
      </w:pPr>
    </w:p>
    <w:p w14:paraId="4AF4858E">
      <w:pPr>
        <w:pStyle w:val="15"/>
        <w:adjustRightInd w:val="0"/>
        <w:snapToGrid w:val="0"/>
        <w:spacing w:before="0" w:beforeAutospacing="0" w:after="0" w:afterAutospacing="0" w:line="360" w:lineRule="auto"/>
        <w:jc w:val="both"/>
        <w:rPr>
          <w:rFonts w:ascii="仿宋_GB2312" w:eastAsia="仿宋_GB2312"/>
        </w:rPr>
      </w:pPr>
      <w:r>
        <w:rPr>
          <w:rFonts w:hint="eastAsia" w:ascii="仿宋_GB2312" w:eastAsia="仿宋_GB2312"/>
        </w:rPr>
        <w:br w:type="page"/>
      </w:r>
      <w:r>
        <w:rPr>
          <w:rFonts w:hint="eastAsia" w:ascii="仿宋_GB2312" w:eastAsia="仿宋_GB2312"/>
        </w:rPr>
        <w:t>2：质疑函格式</w:t>
      </w:r>
    </w:p>
    <w:p w14:paraId="1C4C8C7B">
      <w:pPr>
        <w:pStyle w:val="15"/>
        <w:spacing w:before="0" w:beforeAutospacing="0" w:after="0" w:afterAutospacing="0" w:line="360" w:lineRule="auto"/>
        <w:jc w:val="center"/>
        <w:rPr>
          <w:rStyle w:val="18"/>
          <w:rFonts w:ascii="华文中宋" w:hAnsi="华文中宋" w:eastAsia="华文中宋" w:cs="Times New Roman"/>
        </w:rPr>
      </w:pPr>
      <w:r>
        <w:rPr>
          <w:rStyle w:val="18"/>
          <w:rFonts w:hint="eastAsia" w:ascii="华文中宋" w:hAnsi="华文中宋" w:eastAsia="华文中宋"/>
          <w:b w:val="0"/>
        </w:rPr>
        <w:t>质疑函</w:t>
      </w:r>
    </w:p>
    <w:p w14:paraId="57DB2751">
      <w:pPr>
        <w:adjustRightInd w:val="0"/>
        <w:snapToGrid w:val="0"/>
        <w:spacing w:before="240" w:beforeLines="100" w:line="360" w:lineRule="auto"/>
        <w:rPr>
          <w:rFonts w:ascii="黑体" w:hAnsi="黑体" w:eastAsia="黑体" w:cs="仿宋"/>
          <w:color w:val="000000"/>
          <w:szCs w:val="24"/>
        </w:rPr>
      </w:pPr>
      <w:r>
        <w:rPr>
          <w:rFonts w:hint="eastAsia" w:ascii="黑体" w:hAnsi="黑体" w:eastAsia="黑体" w:cs="仿宋"/>
          <w:bCs/>
          <w:color w:val="000000"/>
          <w:sz w:val="24"/>
          <w:szCs w:val="24"/>
        </w:rPr>
        <w:t>一、质疑供应商基本信息</w:t>
      </w:r>
    </w:p>
    <w:p w14:paraId="4F55873E">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质疑供应商：</w:t>
      </w:r>
    </w:p>
    <w:p w14:paraId="72F363FA">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地址：邮编：</w:t>
      </w:r>
    </w:p>
    <w:p w14:paraId="0424DEDB">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联系人：联系电话：</w:t>
      </w:r>
    </w:p>
    <w:p w14:paraId="1C4C0E4B">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授权代表：</w:t>
      </w:r>
    </w:p>
    <w:p w14:paraId="3EED0971">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联系电话：</w:t>
      </w:r>
    </w:p>
    <w:p w14:paraId="67AEC06D">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地址： 邮编：</w:t>
      </w:r>
    </w:p>
    <w:p w14:paraId="208F5A9A">
      <w:pPr>
        <w:adjustRightInd w:val="0"/>
        <w:snapToGrid w:val="0"/>
        <w:spacing w:line="360" w:lineRule="auto"/>
        <w:rPr>
          <w:rFonts w:ascii="黑体" w:hAnsi="黑体" w:eastAsia="黑体" w:cs="仿宋"/>
          <w:bCs/>
          <w:color w:val="000000"/>
          <w:sz w:val="24"/>
          <w:szCs w:val="24"/>
        </w:rPr>
      </w:pPr>
      <w:r>
        <w:rPr>
          <w:rFonts w:hint="eastAsia" w:ascii="黑体" w:hAnsi="黑体" w:eastAsia="黑体" w:cs="仿宋"/>
          <w:bCs/>
          <w:color w:val="000000"/>
          <w:sz w:val="24"/>
          <w:szCs w:val="24"/>
        </w:rPr>
        <w:t>二、质疑项目基本情况</w:t>
      </w:r>
    </w:p>
    <w:p w14:paraId="38121505">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质疑项目的名称：</w:t>
      </w:r>
    </w:p>
    <w:p w14:paraId="3821BF4E">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质疑项目的编号：包号：</w:t>
      </w:r>
    </w:p>
    <w:p w14:paraId="51D9E9C9">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采购人名称：</w:t>
      </w:r>
    </w:p>
    <w:p w14:paraId="7DBA67AD">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采购文件获取日期：</w:t>
      </w:r>
    </w:p>
    <w:p w14:paraId="3A2FEF41">
      <w:pPr>
        <w:adjustRightInd w:val="0"/>
        <w:snapToGrid w:val="0"/>
        <w:spacing w:line="360" w:lineRule="auto"/>
        <w:rPr>
          <w:rFonts w:ascii="黑体" w:hAnsi="黑体" w:eastAsia="黑体" w:cs="仿宋"/>
          <w:bCs/>
          <w:color w:val="000000"/>
          <w:sz w:val="24"/>
          <w:szCs w:val="24"/>
        </w:rPr>
      </w:pPr>
      <w:r>
        <w:rPr>
          <w:rFonts w:hint="eastAsia" w:ascii="黑体" w:hAnsi="黑体" w:eastAsia="黑体" w:cs="仿宋"/>
          <w:bCs/>
          <w:color w:val="000000"/>
          <w:sz w:val="24"/>
          <w:szCs w:val="24"/>
        </w:rPr>
        <w:t>三、质疑事项具体内容</w:t>
      </w:r>
    </w:p>
    <w:p w14:paraId="7378D615">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质疑事项1：</w:t>
      </w:r>
    </w:p>
    <w:p w14:paraId="5937A03B">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事实依据：</w:t>
      </w:r>
    </w:p>
    <w:p w14:paraId="4D6E575D">
      <w:pPr>
        <w:adjustRightInd w:val="0"/>
        <w:snapToGrid w:val="0"/>
        <w:spacing w:line="360" w:lineRule="auto"/>
        <w:rPr>
          <w:rFonts w:ascii="仿宋" w:hAnsi="仿宋" w:eastAsia="仿宋" w:cs="仿宋"/>
          <w:color w:val="000000"/>
          <w:sz w:val="24"/>
          <w:szCs w:val="24"/>
        </w:rPr>
      </w:pPr>
    </w:p>
    <w:p w14:paraId="3F67E11F">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法律依据：</w:t>
      </w:r>
    </w:p>
    <w:p w14:paraId="4395C05C">
      <w:pPr>
        <w:adjustRightInd w:val="0"/>
        <w:snapToGrid w:val="0"/>
        <w:spacing w:line="360" w:lineRule="auto"/>
        <w:rPr>
          <w:rFonts w:ascii="仿宋" w:hAnsi="仿宋" w:eastAsia="仿宋" w:cs="仿宋"/>
          <w:color w:val="000000"/>
          <w:sz w:val="24"/>
          <w:szCs w:val="24"/>
          <w:u w:val="dotted"/>
        </w:rPr>
      </w:pPr>
    </w:p>
    <w:p w14:paraId="221553C7">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质疑事项2</w:t>
      </w:r>
    </w:p>
    <w:p w14:paraId="670F2752">
      <w:pPr>
        <w:adjustRightInd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w:t>
      </w:r>
    </w:p>
    <w:p w14:paraId="756E5778">
      <w:pPr>
        <w:adjustRightInd w:val="0"/>
        <w:snapToGrid w:val="0"/>
        <w:spacing w:line="360" w:lineRule="auto"/>
        <w:rPr>
          <w:rFonts w:ascii="黑体" w:hAnsi="黑体" w:eastAsia="黑体" w:cs="仿宋"/>
          <w:bCs/>
          <w:color w:val="000000"/>
          <w:sz w:val="24"/>
          <w:szCs w:val="24"/>
        </w:rPr>
      </w:pPr>
      <w:r>
        <w:rPr>
          <w:rFonts w:hint="eastAsia" w:ascii="黑体" w:hAnsi="黑体" w:eastAsia="黑体" w:cs="仿宋"/>
          <w:bCs/>
          <w:color w:val="000000"/>
          <w:sz w:val="24"/>
          <w:szCs w:val="24"/>
        </w:rPr>
        <w:t>四、与质疑事项相关的质疑请求</w:t>
      </w:r>
    </w:p>
    <w:p w14:paraId="5AAAE0E1">
      <w:pPr>
        <w:adjustRightInd w:val="0"/>
        <w:snapToGrid w:val="0"/>
        <w:spacing w:line="360" w:lineRule="auto"/>
        <w:rPr>
          <w:rFonts w:ascii="仿宋" w:hAnsi="仿宋" w:eastAsia="仿宋" w:cs="仿宋"/>
          <w:color w:val="000000"/>
          <w:sz w:val="24"/>
          <w:szCs w:val="24"/>
          <w:u w:val="dotted"/>
        </w:rPr>
      </w:pPr>
      <w:r>
        <w:rPr>
          <w:rFonts w:hint="eastAsia" w:ascii="仿宋" w:hAnsi="仿宋" w:eastAsia="仿宋" w:cs="仿宋"/>
          <w:color w:val="000000"/>
          <w:sz w:val="24"/>
          <w:szCs w:val="24"/>
        </w:rPr>
        <w:t>请求：</w:t>
      </w:r>
    </w:p>
    <w:p w14:paraId="05DE0778">
      <w:pPr>
        <w:rPr>
          <w:rFonts w:ascii="仿宋_GB2312" w:eastAsia="仿宋_GB2312"/>
          <w:color w:val="000000"/>
          <w:sz w:val="24"/>
          <w:szCs w:val="24"/>
        </w:rPr>
      </w:pPr>
      <w:r>
        <w:rPr>
          <w:rFonts w:hint="eastAsia" w:ascii="仿宋_GB2312" w:eastAsia="仿宋_GB2312"/>
          <w:color w:val="000000"/>
          <w:sz w:val="24"/>
          <w:szCs w:val="24"/>
        </w:rPr>
        <w:t xml:space="preserve">签字(签章)：                   公章：                      </w:t>
      </w:r>
    </w:p>
    <w:p w14:paraId="23FA5121">
      <w:pPr>
        <w:rPr>
          <w:rFonts w:ascii="仿宋_GB2312" w:eastAsia="仿宋_GB2312"/>
          <w:color w:val="000000"/>
          <w:sz w:val="24"/>
          <w:szCs w:val="24"/>
        </w:rPr>
      </w:pPr>
      <w:r>
        <w:rPr>
          <w:rFonts w:hint="eastAsia" w:ascii="仿宋_GB2312" w:eastAsia="仿宋_GB2312"/>
          <w:color w:val="000000"/>
          <w:sz w:val="24"/>
          <w:szCs w:val="24"/>
        </w:rPr>
        <w:t xml:space="preserve">日期：    </w:t>
      </w:r>
    </w:p>
    <w:p w14:paraId="090EC7EE">
      <w:pPr>
        <w:adjustRightInd w:val="0"/>
        <w:snapToGrid w:val="0"/>
        <w:spacing w:line="360" w:lineRule="auto"/>
        <w:rPr>
          <w:rFonts w:ascii="仿宋" w:hAnsi="仿宋" w:eastAsia="仿宋" w:cs="仿宋"/>
          <w:color w:val="000000"/>
          <w:sz w:val="24"/>
          <w:szCs w:val="24"/>
        </w:rPr>
      </w:pPr>
    </w:p>
    <w:p w14:paraId="4E31DBC1">
      <w:pPr>
        <w:adjustRightInd w:val="0"/>
        <w:snapToGrid w:val="0"/>
        <w:spacing w:line="360" w:lineRule="auto"/>
        <w:rPr>
          <w:rFonts w:ascii="仿宋" w:hAnsi="仿宋" w:eastAsia="仿宋" w:cs="仿宋"/>
          <w:color w:val="000000"/>
          <w:sz w:val="24"/>
          <w:szCs w:val="24"/>
        </w:rPr>
      </w:pPr>
    </w:p>
    <w:p w14:paraId="063542AB">
      <w:pPr>
        <w:spacing w:line="360" w:lineRule="auto"/>
        <w:rPr>
          <w:rFonts w:ascii="黑体" w:hAnsi="黑体" w:eastAsia="黑体"/>
          <w:b/>
          <w:color w:val="000000"/>
          <w:sz w:val="24"/>
          <w:szCs w:val="24"/>
        </w:rPr>
      </w:pPr>
      <w:r>
        <w:rPr>
          <w:rFonts w:hint="eastAsia" w:ascii="黑体" w:hAnsi="黑体" w:eastAsia="黑体"/>
          <w:b/>
          <w:color w:val="000000"/>
          <w:sz w:val="24"/>
          <w:szCs w:val="24"/>
        </w:rPr>
        <w:t>质疑函制作说明：</w:t>
      </w:r>
    </w:p>
    <w:p w14:paraId="47CAC45D">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1.供应商提出质疑时，应提交质疑函和必要的证明材料。</w:t>
      </w:r>
    </w:p>
    <w:p w14:paraId="10597236">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2.质疑供应商若委托代理人进行质疑的，质疑函应按要求列明“授权代表”的有关内容，并在附件中提交由质疑</w:t>
      </w:r>
      <w:r>
        <w:rPr>
          <w:rFonts w:hint="eastAsia" w:ascii="仿宋_GB2312" w:hAnsi="宋体" w:eastAsia="仿宋_GB2312" w:cs="宋体"/>
          <w:color w:val="000000"/>
          <w:kern w:val="0"/>
          <w:sz w:val="24"/>
          <w:szCs w:val="24"/>
        </w:rPr>
        <w:t>供应商签署的授权委托书。授权委托书应载明代理人的姓名或者名称、代理事项、具体权限、期限和相关事项。</w:t>
      </w:r>
    </w:p>
    <w:p w14:paraId="0CF35050">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3.质疑供应商若对项目的某一分包进行质疑，质疑函中应列明具体分包号。</w:t>
      </w:r>
    </w:p>
    <w:p w14:paraId="7F0F3609">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4.质疑函的质疑事项应具体、明确，并有必要的事实依据和法律依据。</w:t>
      </w:r>
    </w:p>
    <w:p w14:paraId="0CDB4592">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5.质疑函的质疑请求应与质疑事项相关。</w:t>
      </w:r>
    </w:p>
    <w:p w14:paraId="14A23E8C">
      <w:pPr>
        <w:widowControl/>
        <w:spacing w:line="360" w:lineRule="auto"/>
        <w:ind w:firstLine="480" w:firstLineChars="200"/>
        <w:jc w:val="left"/>
        <w:rPr>
          <w:rFonts w:ascii="仿宋_GB2312" w:eastAsia="仿宋_GB2312"/>
          <w:color w:val="000000"/>
          <w:sz w:val="24"/>
          <w:szCs w:val="24"/>
        </w:rPr>
      </w:pPr>
      <w:r>
        <w:rPr>
          <w:rFonts w:hint="eastAsia" w:ascii="仿宋_GB2312" w:eastAsia="仿宋_GB2312"/>
          <w:color w:val="000000"/>
          <w:sz w:val="24"/>
          <w:szCs w:val="24"/>
        </w:rPr>
        <w:t>6.质疑供应商为自然人的，质疑函应由本人签字；质疑供应商为法人或者其他组织的，质疑函应由法定代表人、主要负责人，或者其授权代表签字或者盖章，并加盖公章。</w:t>
      </w:r>
    </w:p>
    <w:p w14:paraId="24E88BC4">
      <w:pPr>
        <w:widowControl/>
        <w:snapToGrid w:val="0"/>
        <w:spacing w:line="360" w:lineRule="auto"/>
        <w:ind w:right="960"/>
        <w:rPr>
          <w:rFonts w:ascii="仿宋_GB2312" w:hAnsi="仿宋" w:eastAsia="仿宋_GB2312"/>
          <w:color w:val="000000"/>
          <w:sz w:val="24"/>
        </w:rPr>
      </w:pPr>
    </w:p>
    <w:p w14:paraId="0F230089">
      <w:pPr>
        <w:spacing w:line="360" w:lineRule="auto"/>
        <w:jc w:val="left"/>
        <w:rPr>
          <w:rFonts w:ascii="宋体" w:hAnsi="宋体"/>
          <w:color w:val="000000"/>
          <w:szCs w:val="21"/>
        </w:rPr>
      </w:pPr>
    </w:p>
    <w:p w14:paraId="48C6149B">
      <w:pPr>
        <w:pStyle w:val="8"/>
        <w:spacing w:after="0" w:line="360" w:lineRule="auto"/>
        <w:rPr>
          <w:color w:val="000000"/>
        </w:rPr>
      </w:pPr>
    </w:p>
    <w:p w14:paraId="30FCFA08">
      <w:pPr>
        <w:pStyle w:val="8"/>
        <w:spacing w:after="0" w:line="360" w:lineRule="auto"/>
        <w:rPr>
          <w:color w:val="000000"/>
        </w:rPr>
      </w:pPr>
    </w:p>
    <w:p w14:paraId="58FAAB57"/>
    <w:sectPr>
      <w:headerReference r:id="rId3" w:type="first"/>
      <w:footerReference r:id="rId5" w:type="first"/>
      <w:footerReference r:id="rId4" w:type="default"/>
      <w:pgSz w:w="11906" w:h="16838"/>
      <w:pgMar w:top="1440" w:right="1800" w:bottom="1440" w:left="180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EDFFE">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64F650B">
                          <w:pPr>
                            <w:pStyle w:val="11"/>
                            <w:jc w:val="center"/>
                          </w:pPr>
                          <w:r>
                            <w:fldChar w:fldCharType="begin"/>
                          </w:r>
                          <w:r>
                            <w:instrText xml:space="preserve"> PAGE   \* MERGEFORMAT </w:instrText>
                          </w:r>
                          <w:r>
                            <w:fldChar w:fldCharType="separate"/>
                          </w:r>
                          <w:r>
                            <w:rPr>
                              <w:lang w:val="zh-CN"/>
                            </w:rPr>
                            <w:t>74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764F650B">
                    <w:pPr>
                      <w:pStyle w:val="11"/>
                      <w:jc w:val="center"/>
                    </w:pPr>
                    <w:r>
                      <w:fldChar w:fldCharType="begin"/>
                    </w:r>
                    <w:r>
                      <w:instrText xml:space="preserve"> PAGE   \* MERGEFORMAT </w:instrText>
                    </w:r>
                    <w:r>
                      <w:fldChar w:fldCharType="separate"/>
                    </w:r>
                    <w:r>
                      <w:rPr>
                        <w:lang w:val="zh-CN"/>
                      </w:rPr>
                      <w:t>74</w:t>
                    </w:r>
                    <w:r>
                      <w:rPr>
                        <w:lang w:val="zh-CN"/>
                      </w:rPr>
                      <w:fldChar w:fldCharType="end"/>
                    </w:r>
                  </w:p>
                </w:txbxContent>
              </v:textbox>
            </v:shape>
          </w:pict>
        </mc:Fallback>
      </mc:AlternateContent>
    </w:r>
  </w:p>
  <w:p w14:paraId="2AEEF67A">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4861B">
    <w:pPr>
      <w:pStyle w:val="11"/>
      <w:tabs>
        <w:tab w:val="right" w:pos="9180"/>
        <w:tab w:val="clear" w:pos="8306"/>
      </w:tabs>
      <w:ind w:right="-868"/>
      <w:rPr>
        <w:rFonts w:ascii="仿宋" w:hAnsi="仿宋" w:eastAsia="仿宋"/>
        <w:szCs w:val="21"/>
      </w:rPr>
    </w:pPr>
    <w:r>
      <w:rPr>
        <w:rFonts w:hint="eastAsia" w:ascii="仿宋" w:hAnsi="仿宋" w:eastAsia="仿宋"/>
        <w:sz w:val="21"/>
        <w:szCs w:val="21"/>
      </w:rPr>
      <w:t xml:space="preserve">                                      </w:t>
    </w:r>
    <w:r>
      <w:rPr>
        <w:rFonts w:ascii="仿宋" w:hAnsi="仿宋" w:eastAsia="仿宋"/>
        <w:sz w:val="21"/>
        <w:szCs w:val="21"/>
      </w:rPr>
      <w:fldChar w:fldCharType="begin"/>
    </w:r>
    <w:r>
      <w:rPr>
        <w:rFonts w:ascii="仿宋" w:hAnsi="仿宋" w:eastAsia="仿宋"/>
        <w:sz w:val="21"/>
        <w:szCs w:val="21"/>
      </w:rPr>
      <w:instrText xml:space="preserve"> PAGE   \* MERGEFORMAT </w:instrText>
    </w:r>
    <w:r>
      <w:rPr>
        <w:rFonts w:ascii="仿宋" w:hAnsi="仿宋" w:eastAsia="仿宋"/>
        <w:sz w:val="21"/>
        <w:szCs w:val="21"/>
      </w:rPr>
      <w:fldChar w:fldCharType="separate"/>
    </w:r>
    <w:r>
      <w:rPr>
        <w:rFonts w:ascii="仿宋" w:hAnsi="仿宋" w:eastAsia="仿宋"/>
        <w:szCs w:val="21"/>
      </w:rPr>
      <w:t>42</w:t>
    </w:r>
    <w:r>
      <w:rPr>
        <w:rFonts w:ascii="仿宋" w:hAnsi="仿宋" w:eastAsia="仿宋"/>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94AF5">
    <w:pPr>
      <w:tabs>
        <w:tab w:val="left" w:pos="720"/>
      </w:tabs>
      <w:spacing w:line="480" w:lineRule="auto"/>
      <w:contextualSpacing/>
      <w:jc w:val="left"/>
      <w:rPr>
        <w:rFonts w:ascii="宋体" w:hAnsi="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02485816">
    <w15:presenceInfo w15:providerId="WPS Office" w15:userId="2952682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983858"/>
    <w:rsid w:val="477A5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qFormat="1"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line="360" w:lineRule="auto"/>
    </w:pPr>
    <w:rPr>
      <w:szCs w:val="20"/>
    </w:rPr>
  </w:style>
  <w:style w:type="paragraph" w:styleId="3">
    <w:name w:val="toc 5"/>
    <w:basedOn w:val="1"/>
    <w:next w:val="1"/>
    <w:qFormat/>
    <w:uiPriority w:val="39"/>
    <w:pPr>
      <w:widowControl/>
      <w:ind w:left="960"/>
      <w:jc w:val="left"/>
    </w:pPr>
    <w:rPr>
      <w:rFonts w:ascii="宋体" w:hAnsi="宋体" w:cs="等线"/>
      <w:kern w:val="0"/>
      <w:szCs w:val="18"/>
    </w:rPr>
  </w:style>
  <w:style w:type="paragraph" w:styleId="6">
    <w:name w:val="Normal Indent"/>
    <w:basedOn w:val="1"/>
    <w:unhideWhenUsed/>
    <w:qFormat/>
    <w:uiPriority w:val="0"/>
    <w:pPr>
      <w:ind w:firstLine="420"/>
    </w:pPr>
    <w:rPr>
      <w:szCs w:val="20"/>
    </w:rPr>
  </w:style>
  <w:style w:type="paragraph" w:styleId="7">
    <w:name w:val="caption"/>
    <w:basedOn w:val="1"/>
    <w:next w:val="1"/>
    <w:qFormat/>
    <w:uiPriority w:val="99"/>
    <w:rPr>
      <w:rFonts w:ascii="Arial" w:hAnsi="Arial" w:eastAsia="黑体" w:cs="Arial"/>
      <w:sz w:val="20"/>
      <w:szCs w:val="20"/>
    </w:rPr>
  </w:style>
  <w:style w:type="paragraph" w:styleId="8">
    <w:name w:val="Body Text 3"/>
    <w:basedOn w:val="1"/>
    <w:unhideWhenUsed/>
    <w:qFormat/>
    <w:uiPriority w:val="99"/>
    <w:pPr>
      <w:spacing w:after="120"/>
    </w:pPr>
    <w:rPr>
      <w:sz w:val="16"/>
      <w:szCs w:val="16"/>
    </w:rPr>
  </w:style>
  <w:style w:type="paragraph" w:styleId="9">
    <w:name w:val="Body Text Indent"/>
    <w:basedOn w:val="1"/>
    <w:unhideWhenUsed/>
    <w:qFormat/>
    <w:uiPriority w:val="0"/>
    <w:pPr>
      <w:ind w:firstLine="830" w:firstLineChars="352"/>
    </w:pPr>
    <w:rPr>
      <w:rFonts w:ascii="仿宋_GB2312" w:eastAsia="仿宋_GB2312"/>
      <w:sz w:val="32"/>
      <w:szCs w:val="20"/>
    </w:rPr>
  </w:style>
  <w:style w:type="paragraph" w:styleId="10">
    <w:name w:val="Plain Text"/>
    <w:basedOn w:val="1"/>
    <w:unhideWhenUsed/>
    <w:qFormat/>
    <w:uiPriority w:val="0"/>
    <w:rPr>
      <w:rFonts w:ascii="宋体" w:hAnsi="Courier New"/>
      <w:szCs w:val="21"/>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index heading"/>
    <w:basedOn w:val="1"/>
    <w:next w:val="14"/>
    <w:unhideWhenUsed/>
    <w:qFormat/>
    <w:uiPriority w:val="0"/>
    <w:rPr>
      <w:szCs w:val="20"/>
    </w:rPr>
  </w:style>
  <w:style w:type="paragraph" w:styleId="14">
    <w:name w:val="index 1"/>
    <w:basedOn w:val="1"/>
    <w:next w:val="1"/>
    <w:unhideWhenUsed/>
    <w:qFormat/>
    <w:uiPriority w:val="99"/>
    <w:pPr>
      <w:tabs>
        <w:tab w:val="left" w:pos="7740"/>
      </w:tabs>
      <w:jc w:val="center"/>
    </w:pPr>
    <w:rPr>
      <w:rFonts w:ascii="仿宋" w:hAnsi="仿宋" w:eastAsia="仿宋"/>
      <w:b/>
      <w:sz w:val="28"/>
      <w:szCs w:val="28"/>
    </w:rPr>
  </w:style>
  <w:style w:type="paragraph" w:styleId="15">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character" w:styleId="18">
    <w:name w:val="Strong"/>
    <w:qFormat/>
    <w:uiPriority w:val="0"/>
    <w:rPr>
      <w:rFonts w:hint="default" w:ascii="Tahoma" w:hAnsi="Tahoma" w:eastAsia="宋体" w:cs="Tahoma"/>
      <w:b/>
      <w:bCs/>
      <w:spacing w:val="10"/>
      <w:sz w:val="24"/>
      <w:lang w:val="en-US" w:eastAsia="zh-CN" w:bidi="ar-SA"/>
    </w:rPr>
  </w:style>
  <w:style w:type="paragraph" w:customStyle="1" w:styleId="19">
    <w:name w:val="null3"/>
    <w:qFormat/>
    <w:uiPriority w:val="0"/>
    <w:rPr>
      <w:rFonts w:hint="eastAsia" w:ascii="Calibri" w:hAnsi="Calibri" w:eastAsia="宋体" w:cs="Times New Roman"/>
      <w:lang w:val="en-US" w:eastAsia="zh-Hans"/>
    </w:rPr>
  </w:style>
  <w:style w:type="paragraph" w:customStyle="1" w:styleId="20">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1">
    <w:name w:val="表格文字"/>
    <w:basedOn w:val="1"/>
    <w:qFormat/>
    <w:uiPriority w:val="0"/>
    <w:pPr>
      <w:spacing w:before="25" w:after="25"/>
      <w:jc w:val="left"/>
    </w:pPr>
    <w:rPr>
      <w:bCs/>
      <w:spacing w:val="10"/>
      <w:kern w:val="0"/>
      <w:sz w:val="24"/>
      <w:szCs w:val="20"/>
    </w:rPr>
  </w:style>
  <w:style w:type="paragraph" w:customStyle="1" w:styleId="22">
    <w:name w:val="题注4"/>
    <w:basedOn w:val="1"/>
    <w:next w:val="7"/>
    <w:qFormat/>
    <w:uiPriority w:val="99"/>
    <w:pPr>
      <w:ind w:left="-132" w:leftChars="-64" w:right="-105" w:rightChars="-50" w:hanging="2"/>
      <w:jc w:val="center"/>
    </w:pPr>
    <w:rPr>
      <w:b/>
      <w:color w:val="FF0000"/>
      <w:szCs w:val="21"/>
      <w:lang w:val="en-GB"/>
    </w:rPr>
  </w:style>
  <w:style w:type="paragraph" w:customStyle="1" w:styleId="23">
    <w:name w:val="图"/>
    <w:basedOn w:val="1"/>
    <w:qFormat/>
    <w:uiPriority w:val="99"/>
    <w:pPr>
      <w:keepNext/>
      <w:adjustRightInd w:val="0"/>
      <w:snapToGrid w:val="0"/>
      <w:spacing w:before="60" w:after="60" w:line="300" w:lineRule="auto"/>
      <w:jc w:val="center"/>
    </w:pPr>
    <w:rPr>
      <w:spacing w:val="20"/>
      <w:kern w:val="0"/>
      <w:sz w:val="24"/>
      <w:szCs w:val="20"/>
    </w:rPr>
  </w:style>
  <w:style w:type="paragraph" w:customStyle="1" w:styleId="24">
    <w:name w:val="题注5"/>
    <w:basedOn w:val="1"/>
    <w:next w:val="7"/>
    <w:qFormat/>
    <w:uiPriority w:val="99"/>
    <w:pPr>
      <w:jc w:val="center"/>
    </w:pPr>
    <w:rPr>
      <w:b/>
      <w:color w:val="000000"/>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6830</Words>
  <Characters>7307</Characters>
  <Lines>0</Lines>
  <Paragraphs>0</Paragraphs>
  <TotalTime>0</TotalTime>
  <ScaleCrop>false</ScaleCrop>
  <LinksUpToDate>false</LinksUpToDate>
  <CharactersWithSpaces>7625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2025-09-25T13:53:00Z</dcterms:created>
  <dc:creator>86186</dc:creator>
  <cp:lastModifiedBy>WPS_1602485816</cp:lastModifiedBy>
  <dcterms:modified xsi:type="dcterms:W3CDTF">2025-09-26T02:29:21Z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eyJoZGlkIjoiNTM3MGRmODQ4ZGFiODQwNzJlZmZmOTczNjhlZDExZDMiLCJ1c2VySWQiOiIxMTMwNDA4ODI0In0=</vt:lpwstr>
  </property>
  <property fmtid="{D5CDD505-2E9C-101B-9397-08002B2CF9AE}" pid="4" name="ICV">
    <vt:lpwstr>90657DAA703C41AC8CBC882D527AD44F_12</vt:lpwstr>
  </property>
</Properties>
</file>